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37C" w:rsidRDefault="0064337C" w:rsidP="00BF1320">
      <w:pPr>
        <w:autoSpaceDE w:val="0"/>
        <w:autoSpaceDN w:val="0"/>
        <w:adjustRightInd w:val="0"/>
        <w:spacing w:after="0" w:line="240" w:lineRule="auto"/>
        <w:rPr>
          <w:rFonts w:ascii="NimbusSanL-Regu" w:hAnsi="NimbusSanL-Regu" w:cs="NimbusSanL-Regu"/>
          <w:sz w:val="19"/>
          <w:szCs w:val="19"/>
        </w:rPr>
      </w:pPr>
      <w:r>
        <w:rPr>
          <w:rFonts w:ascii="NimbusSanL-Regu" w:hAnsi="NimbusSanL-Regu" w:cs="NimbusSanL-Regu"/>
          <w:sz w:val="19"/>
          <w:szCs w:val="19"/>
        </w:rPr>
        <w:t>Firstly, the authors would like to thank the two reviewers for their thorough readings of our manuscript</w:t>
      </w:r>
      <w:r w:rsidR="00B77B2A">
        <w:rPr>
          <w:rFonts w:ascii="NimbusSanL-Regu" w:hAnsi="NimbusSanL-Regu" w:cs="NimbusSanL-Regu"/>
          <w:sz w:val="19"/>
          <w:szCs w:val="19"/>
        </w:rPr>
        <w:t xml:space="preserve"> and feel that our revised draft manuscript represents a significant improvement to the original</w:t>
      </w:r>
      <w:r>
        <w:rPr>
          <w:rFonts w:ascii="NimbusSanL-Regu" w:hAnsi="NimbusSanL-Regu" w:cs="NimbusSanL-Regu"/>
          <w:sz w:val="19"/>
          <w:szCs w:val="19"/>
        </w:rPr>
        <w:t xml:space="preserve">. We have </w:t>
      </w:r>
      <w:r w:rsidR="00215BEE">
        <w:rPr>
          <w:rFonts w:ascii="NimbusSanL-Regu" w:hAnsi="NimbusSanL-Regu" w:cs="NimbusSanL-Regu"/>
          <w:sz w:val="19"/>
          <w:szCs w:val="19"/>
        </w:rPr>
        <w:t>tried</w:t>
      </w:r>
      <w:r>
        <w:rPr>
          <w:rFonts w:ascii="NimbusSanL-Regu" w:hAnsi="NimbusSanL-Regu" w:cs="NimbusSanL-Regu"/>
          <w:sz w:val="19"/>
          <w:szCs w:val="19"/>
        </w:rPr>
        <w:t xml:space="preserve"> to answer every point in as much detail as space allows and indeed there is only one point which we feel falls outside the scope of this short paper (point five from referee one).</w:t>
      </w:r>
    </w:p>
    <w:p w:rsidR="0064337C" w:rsidRDefault="0064337C" w:rsidP="00BF1320">
      <w:pPr>
        <w:autoSpaceDE w:val="0"/>
        <w:autoSpaceDN w:val="0"/>
        <w:adjustRightInd w:val="0"/>
        <w:spacing w:after="0" w:line="240" w:lineRule="auto"/>
        <w:rPr>
          <w:rFonts w:ascii="NimbusSanL-Regu" w:hAnsi="NimbusSanL-Regu" w:cs="NimbusSanL-Regu"/>
          <w:sz w:val="19"/>
          <w:szCs w:val="19"/>
        </w:rPr>
      </w:pPr>
    </w:p>
    <w:p w:rsidR="0064337C" w:rsidRPr="0064337C" w:rsidRDefault="0064337C" w:rsidP="00BF1320">
      <w:pPr>
        <w:autoSpaceDE w:val="0"/>
        <w:autoSpaceDN w:val="0"/>
        <w:adjustRightInd w:val="0"/>
        <w:spacing w:after="0" w:line="240" w:lineRule="auto"/>
        <w:rPr>
          <w:rFonts w:ascii="NimbusSanL-Regu" w:hAnsi="NimbusSanL-Regu" w:cs="NimbusSanL-Regu"/>
          <w:sz w:val="19"/>
          <w:szCs w:val="19"/>
        </w:rPr>
      </w:pPr>
      <w:r>
        <w:rPr>
          <w:rFonts w:ascii="NimbusSanL-Regu" w:hAnsi="NimbusSanL-Regu" w:cs="NimbusSanL-Regu"/>
          <w:sz w:val="19"/>
          <w:szCs w:val="19"/>
        </w:rPr>
        <w:t>We now address each of the referee’s reports in turn, addressing specific points in the order given.</w:t>
      </w:r>
    </w:p>
    <w:p w:rsidR="0064337C" w:rsidRDefault="0064337C" w:rsidP="00BF1320">
      <w:pPr>
        <w:autoSpaceDE w:val="0"/>
        <w:autoSpaceDN w:val="0"/>
        <w:adjustRightInd w:val="0"/>
        <w:spacing w:after="0" w:line="240" w:lineRule="auto"/>
        <w:rPr>
          <w:rFonts w:ascii="NimbusSanL-Regu" w:hAnsi="NimbusSanL-Regu" w:cs="NimbusSanL-Regu"/>
          <w:b/>
          <w:sz w:val="19"/>
          <w:szCs w:val="19"/>
          <w:u w:val="single"/>
        </w:rPr>
      </w:pPr>
    </w:p>
    <w:p w:rsidR="003A54C5" w:rsidRPr="003A54C5" w:rsidRDefault="003A54C5" w:rsidP="00BF1320">
      <w:pPr>
        <w:autoSpaceDE w:val="0"/>
        <w:autoSpaceDN w:val="0"/>
        <w:adjustRightInd w:val="0"/>
        <w:spacing w:after="0" w:line="240" w:lineRule="auto"/>
        <w:rPr>
          <w:rFonts w:ascii="NimbusSanL-Regu" w:hAnsi="NimbusSanL-Regu" w:cs="NimbusSanL-Regu"/>
          <w:b/>
          <w:sz w:val="19"/>
          <w:szCs w:val="19"/>
          <w:u w:val="single"/>
        </w:rPr>
      </w:pPr>
      <w:r w:rsidRPr="003A54C5">
        <w:rPr>
          <w:rFonts w:ascii="NimbusSanL-Regu" w:hAnsi="NimbusSanL-Regu" w:cs="NimbusSanL-Regu"/>
          <w:b/>
          <w:sz w:val="19"/>
          <w:szCs w:val="19"/>
          <w:u w:val="single"/>
        </w:rPr>
        <w:t>First referee’s report</w:t>
      </w:r>
    </w:p>
    <w:p w:rsidR="003A54C5" w:rsidRDefault="003A54C5" w:rsidP="00BF1320">
      <w:pPr>
        <w:autoSpaceDE w:val="0"/>
        <w:autoSpaceDN w:val="0"/>
        <w:adjustRightInd w:val="0"/>
        <w:spacing w:after="0" w:line="240" w:lineRule="auto"/>
        <w:rPr>
          <w:rFonts w:ascii="NimbusSanL-Regu" w:hAnsi="NimbusSanL-Regu" w:cs="NimbusSanL-Regu"/>
          <w:sz w:val="19"/>
          <w:szCs w:val="19"/>
        </w:rPr>
      </w:pPr>
    </w:p>
    <w:p w:rsidR="003A54C5" w:rsidRDefault="00BF1320" w:rsidP="00BF1320">
      <w:pPr>
        <w:autoSpaceDE w:val="0"/>
        <w:autoSpaceDN w:val="0"/>
        <w:adjustRightInd w:val="0"/>
        <w:spacing w:after="0" w:line="240" w:lineRule="auto"/>
        <w:rPr>
          <w:rFonts w:ascii="NimbusSanL-Regu" w:hAnsi="NimbusSanL-Regu" w:cs="NimbusSanL-Regu"/>
          <w:sz w:val="19"/>
          <w:szCs w:val="19"/>
        </w:rPr>
      </w:pPr>
      <w:r>
        <w:rPr>
          <w:rFonts w:ascii="NimbusSanL-Regu" w:hAnsi="NimbusSanL-Regu" w:cs="NimbusSanL-Regu"/>
          <w:sz w:val="19"/>
          <w:szCs w:val="19"/>
        </w:rPr>
        <w:t xml:space="preserve">Major Comments: </w:t>
      </w:r>
    </w:p>
    <w:p w:rsidR="003A54C5" w:rsidRDefault="003A54C5" w:rsidP="00BF1320">
      <w:pPr>
        <w:autoSpaceDE w:val="0"/>
        <w:autoSpaceDN w:val="0"/>
        <w:adjustRightInd w:val="0"/>
        <w:spacing w:after="0" w:line="240" w:lineRule="auto"/>
        <w:rPr>
          <w:rFonts w:ascii="NimbusSanL-Regu" w:hAnsi="NimbusSanL-Regu" w:cs="NimbusSanL-Regu"/>
          <w:sz w:val="19"/>
          <w:szCs w:val="19"/>
        </w:rPr>
      </w:pPr>
    </w:p>
    <w:p w:rsidR="00BF1320" w:rsidRDefault="00BF1320" w:rsidP="003B4948">
      <w:pPr>
        <w:autoSpaceDE w:val="0"/>
        <w:autoSpaceDN w:val="0"/>
        <w:adjustRightInd w:val="0"/>
        <w:spacing w:after="0" w:line="240" w:lineRule="auto"/>
        <w:rPr>
          <w:rFonts w:ascii="NimbusSanL-Regu" w:hAnsi="NimbusSanL-Regu" w:cs="NimbusSanL-Regu"/>
          <w:sz w:val="19"/>
          <w:szCs w:val="19"/>
        </w:rPr>
      </w:pPr>
      <w:r>
        <w:rPr>
          <w:rFonts w:ascii="NimbusSanL-Regu" w:hAnsi="NimbusSanL-Regu" w:cs="NimbusSanL-Regu"/>
          <w:sz w:val="19"/>
          <w:szCs w:val="19"/>
        </w:rPr>
        <w:t xml:space="preserve">1. </w:t>
      </w:r>
      <w:r w:rsidR="003B4948">
        <w:rPr>
          <w:rFonts w:ascii="NimbusSanL-Regu" w:hAnsi="NimbusSanL-Regu" w:cs="NimbusSanL-Regu"/>
          <w:sz w:val="19"/>
          <w:szCs w:val="19"/>
        </w:rPr>
        <w:t xml:space="preserve">The authors agree with this point and </w:t>
      </w:r>
      <w:r w:rsidR="00692FD9">
        <w:rPr>
          <w:rFonts w:ascii="NimbusSanL-Regu" w:hAnsi="NimbusSanL-Regu" w:cs="NimbusSanL-Regu"/>
          <w:sz w:val="19"/>
          <w:szCs w:val="19"/>
        </w:rPr>
        <w:t>have added mor</w:t>
      </w:r>
      <w:r w:rsidR="003B4948">
        <w:rPr>
          <w:rFonts w:ascii="NimbusSanL-Regu" w:hAnsi="NimbusSanL-Regu" w:cs="NimbusSanL-Regu"/>
          <w:sz w:val="19"/>
          <w:szCs w:val="19"/>
        </w:rPr>
        <w:t>e point</w:t>
      </w:r>
      <w:r w:rsidR="00A3700D">
        <w:rPr>
          <w:rFonts w:ascii="NimbusSanL-Regu" w:hAnsi="NimbusSanL-Regu" w:cs="NimbusSanL-Regu"/>
          <w:sz w:val="19"/>
          <w:szCs w:val="19"/>
        </w:rPr>
        <w:t>s</w:t>
      </w:r>
      <w:r w:rsidR="003B4948">
        <w:rPr>
          <w:rFonts w:ascii="NimbusSanL-Regu" w:hAnsi="NimbusSanL-Regu" w:cs="NimbusSanL-Regu"/>
          <w:sz w:val="19"/>
          <w:szCs w:val="19"/>
        </w:rPr>
        <w:t xml:space="preserve"> to </w:t>
      </w:r>
      <w:r w:rsidR="00A3700D">
        <w:rPr>
          <w:rFonts w:ascii="NimbusSanL-Regu" w:hAnsi="NimbusSanL-Regu" w:cs="NimbusSanL-Regu"/>
          <w:sz w:val="19"/>
          <w:szCs w:val="19"/>
        </w:rPr>
        <w:t xml:space="preserve">the </w:t>
      </w:r>
      <w:r w:rsidR="003B4948">
        <w:rPr>
          <w:rFonts w:ascii="NimbusSanL-Regu" w:hAnsi="NimbusSanL-Regu" w:cs="NimbusSanL-Regu"/>
          <w:sz w:val="19"/>
          <w:szCs w:val="19"/>
        </w:rPr>
        <w:t xml:space="preserve">abstract in </w:t>
      </w:r>
      <w:r w:rsidR="00F403F3">
        <w:rPr>
          <w:rFonts w:ascii="NimbusSanL-Regu" w:hAnsi="NimbusSanL-Regu" w:cs="NimbusSanL-Regu"/>
          <w:sz w:val="19"/>
          <w:szCs w:val="19"/>
        </w:rPr>
        <w:t>a</w:t>
      </w:r>
      <w:r w:rsidR="003B4948">
        <w:rPr>
          <w:rFonts w:ascii="NimbusSanL-Regu" w:hAnsi="NimbusSanL-Regu" w:cs="NimbusSanL-Regu"/>
          <w:sz w:val="19"/>
          <w:szCs w:val="19"/>
        </w:rPr>
        <w:t xml:space="preserve"> revised </w:t>
      </w:r>
      <w:r w:rsidR="00215BEE">
        <w:rPr>
          <w:rFonts w:ascii="NimbusSanL-Regu" w:hAnsi="NimbusSanL-Regu" w:cs="NimbusSanL-Regu"/>
          <w:sz w:val="19"/>
          <w:szCs w:val="19"/>
        </w:rPr>
        <w:t xml:space="preserve">draft </w:t>
      </w:r>
      <w:r w:rsidR="003B4948">
        <w:rPr>
          <w:rFonts w:ascii="NimbusSanL-Regu" w:hAnsi="NimbusSanL-Regu" w:cs="NimbusSanL-Regu"/>
          <w:sz w:val="19"/>
          <w:szCs w:val="19"/>
        </w:rPr>
        <w:t>manuscript.</w:t>
      </w:r>
    </w:p>
    <w:p w:rsidR="003A54C5" w:rsidRDefault="003A54C5" w:rsidP="00BF1320">
      <w:pPr>
        <w:autoSpaceDE w:val="0"/>
        <w:autoSpaceDN w:val="0"/>
        <w:adjustRightInd w:val="0"/>
        <w:spacing w:after="0" w:line="240" w:lineRule="auto"/>
        <w:rPr>
          <w:rFonts w:ascii="NimbusSanL-Regu" w:hAnsi="NimbusSanL-Regu" w:cs="NimbusSanL-Regu"/>
          <w:sz w:val="19"/>
          <w:szCs w:val="19"/>
        </w:rPr>
      </w:pPr>
    </w:p>
    <w:p w:rsidR="00B77B2A" w:rsidRDefault="00BF1320" w:rsidP="00B77B2A">
      <w:pPr>
        <w:autoSpaceDE w:val="0"/>
        <w:autoSpaceDN w:val="0"/>
        <w:adjustRightInd w:val="0"/>
        <w:spacing w:after="0" w:line="240" w:lineRule="auto"/>
        <w:rPr>
          <w:rFonts w:ascii="NimbusSanL-Regu" w:hAnsi="NimbusSanL-Regu" w:cs="NimbusSanL-Regu"/>
          <w:sz w:val="19"/>
          <w:szCs w:val="19"/>
        </w:rPr>
      </w:pPr>
      <w:r>
        <w:rPr>
          <w:rFonts w:ascii="NimbusSanL-Regu" w:hAnsi="NimbusSanL-Regu" w:cs="NimbusSanL-Regu"/>
          <w:sz w:val="19"/>
          <w:szCs w:val="19"/>
        </w:rPr>
        <w:t xml:space="preserve">2. </w:t>
      </w:r>
      <w:r w:rsidR="00B77B2A">
        <w:rPr>
          <w:rFonts w:ascii="NimbusSanL-Regu" w:hAnsi="NimbusSanL-Regu" w:cs="NimbusSanL-Regu"/>
          <w:sz w:val="19"/>
          <w:szCs w:val="19"/>
        </w:rPr>
        <w:t xml:space="preserve">We have added further references, variable dimensionalities and information as requested in this point, including the precise origin of the value of 138/106 as indicated by the referee. Also, to align our paper with OCMIP protocols (and the referee’s suggestion), we have relabelled salt as </w:t>
      </w:r>
      <w:r w:rsidR="00B77B2A" w:rsidRPr="00E13E6F">
        <w:rPr>
          <w:rFonts w:ascii="NimbusSanL-Regu" w:hAnsi="NimbusSanL-Regu" w:cs="NimbusSanL-Regu"/>
          <w:i/>
          <w:sz w:val="19"/>
          <w:szCs w:val="19"/>
        </w:rPr>
        <w:t>S</w:t>
      </w:r>
      <w:r w:rsidR="00B77B2A">
        <w:rPr>
          <w:rFonts w:ascii="NimbusSanL-Regu" w:hAnsi="NimbusSanL-Regu" w:cs="NimbusSanL-Regu"/>
          <w:sz w:val="19"/>
          <w:szCs w:val="19"/>
        </w:rPr>
        <w:t xml:space="preserve"> and Schmidt number as </w:t>
      </w:r>
      <w:r w:rsidR="00B77B2A" w:rsidRPr="00E13E6F">
        <w:rPr>
          <w:rFonts w:ascii="NimbusSanL-Regu" w:hAnsi="NimbusSanL-Regu" w:cs="NimbusSanL-Regu"/>
          <w:i/>
          <w:sz w:val="19"/>
          <w:szCs w:val="19"/>
        </w:rPr>
        <w:t>Sc</w:t>
      </w:r>
      <w:r w:rsidR="00B77B2A">
        <w:rPr>
          <w:rFonts w:ascii="NimbusSanL-Regu" w:hAnsi="NimbusSanL-Regu" w:cs="NimbusSanL-Regu"/>
          <w:sz w:val="19"/>
          <w:szCs w:val="19"/>
        </w:rPr>
        <w:t>.</w:t>
      </w:r>
    </w:p>
    <w:p w:rsidR="003A54C5" w:rsidRDefault="003A54C5" w:rsidP="00BF1320">
      <w:pPr>
        <w:autoSpaceDE w:val="0"/>
        <w:autoSpaceDN w:val="0"/>
        <w:adjustRightInd w:val="0"/>
        <w:spacing w:after="0" w:line="240" w:lineRule="auto"/>
        <w:rPr>
          <w:rFonts w:ascii="NimbusSanL-Regu" w:hAnsi="NimbusSanL-Regu" w:cs="NimbusSanL-Regu"/>
          <w:sz w:val="19"/>
          <w:szCs w:val="19"/>
        </w:rPr>
      </w:pPr>
    </w:p>
    <w:p w:rsidR="00BF1320" w:rsidRDefault="00BF1320" w:rsidP="00BF1320">
      <w:pPr>
        <w:autoSpaceDE w:val="0"/>
        <w:autoSpaceDN w:val="0"/>
        <w:adjustRightInd w:val="0"/>
        <w:spacing w:after="0" w:line="240" w:lineRule="auto"/>
        <w:rPr>
          <w:rFonts w:ascii="NimbusSanL-Regu" w:hAnsi="NimbusSanL-Regu" w:cs="NimbusSanL-Regu"/>
          <w:sz w:val="19"/>
          <w:szCs w:val="19"/>
        </w:rPr>
      </w:pPr>
      <w:r>
        <w:rPr>
          <w:rFonts w:ascii="NimbusSanL-Regu" w:hAnsi="NimbusSanL-Regu" w:cs="NimbusSanL-Regu"/>
          <w:sz w:val="19"/>
          <w:szCs w:val="19"/>
        </w:rPr>
        <w:t>3.</w:t>
      </w:r>
      <w:r w:rsidR="003A54C5">
        <w:rPr>
          <w:rFonts w:ascii="NimbusSanL-Regu" w:hAnsi="NimbusSanL-Regu" w:cs="NimbusSanL-Regu"/>
          <w:sz w:val="19"/>
          <w:szCs w:val="19"/>
        </w:rPr>
        <w:t xml:space="preserve"> All </w:t>
      </w:r>
      <w:r w:rsidR="001122D5">
        <w:rPr>
          <w:rFonts w:ascii="NimbusSanL-Regu" w:hAnsi="NimbusSanL-Regu" w:cs="NimbusSanL-Regu"/>
          <w:sz w:val="19"/>
          <w:szCs w:val="19"/>
        </w:rPr>
        <w:t xml:space="preserve">changes and additions from the </w:t>
      </w:r>
      <w:r w:rsidR="003A54C5">
        <w:rPr>
          <w:rFonts w:ascii="NimbusSanL-Regu" w:hAnsi="NimbusSanL-Regu" w:cs="NimbusSanL-Regu"/>
          <w:sz w:val="19"/>
          <w:szCs w:val="19"/>
        </w:rPr>
        <w:t xml:space="preserve">recommendations </w:t>
      </w:r>
      <w:r w:rsidR="001122D5">
        <w:rPr>
          <w:rFonts w:ascii="NimbusSanL-Regu" w:hAnsi="NimbusSanL-Regu" w:cs="NimbusSanL-Regu"/>
          <w:sz w:val="19"/>
          <w:szCs w:val="19"/>
        </w:rPr>
        <w:t>in</w:t>
      </w:r>
      <w:r w:rsidR="003A54C5">
        <w:rPr>
          <w:rFonts w:ascii="NimbusSanL-Regu" w:hAnsi="NimbusSanL-Regu" w:cs="NimbusSanL-Regu"/>
          <w:sz w:val="19"/>
          <w:szCs w:val="19"/>
        </w:rPr>
        <w:t xml:space="preserve"> this bullet point have been taken </w:t>
      </w:r>
      <w:r w:rsidR="00154B27">
        <w:rPr>
          <w:rFonts w:ascii="NimbusSanL-Regu" w:hAnsi="NimbusSanL-Regu" w:cs="NimbusSanL-Regu"/>
          <w:sz w:val="19"/>
          <w:szCs w:val="19"/>
        </w:rPr>
        <w:t xml:space="preserve">into account and amendments made to the manuscript. Section 2 of the manuscript is now called ‘Theory and model description’ rather than simply ‘Theory’ in the original. </w:t>
      </w:r>
      <w:r w:rsidR="003A54C5">
        <w:rPr>
          <w:rFonts w:ascii="NimbusSanL-Regu" w:hAnsi="NimbusSanL-Regu" w:cs="NimbusSanL-Regu"/>
          <w:sz w:val="19"/>
          <w:szCs w:val="19"/>
        </w:rPr>
        <w:t xml:space="preserve">  </w:t>
      </w:r>
    </w:p>
    <w:p w:rsidR="003A54C5" w:rsidRDefault="003A54C5" w:rsidP="00BF1320">
      <w:pPr>
        <w:autoSpaceDE w:val="0"/>
        <w:autoSpaceDN w:val="0"/>
        <w:adjustRightInd w:val="0"/>
        <w:spacing w:after="0" w:line="240" w:lineRule="auto"/>
        <w:rPr>
          <w:rFonts w:ascii="NimbusSanL-Regu" w:hAnsi="NimbusSanL-Regu" w:cs="NimbusSanL-Regu"/>
          <w:sz w:val="19"/>
          <w:szCs w:val="19"/>
        </w:rPr>
      </w:pPr>
    </w:p>
    <w:p w:rsidR="00BF1320" w:rsidRDefault="00BF1320" w:rsidP="00BF1320">
      <w:pPr>
        <w:autoSpaceDE w:val="0"/>
        <w:autoSpaceDN w:val="0"/>
        <w:adjustRightInd w:val="0"/>
        <w:spacing w:after="0" w:line="240" w:lineRule="auto"/>
        <w:rPr>
          <w:rFonts w:ascii="NimbusSanL-Regu" w:hAnsi="NimbusSanL-Regu" w:cs="NimbusSanL-Regu"/>
          <w:sz w:val="19"/>
          <w:szCs w:val="19"/>
        </w:rPr>
      </w:pPr>
      <w:r>
        <w:rPr>
          <w:rFonts w:ascii="NimbusSanL-Regu" w:hAnsi="NimbusSanL-Regu" w:cs="NimbusSanL-Regu"/>
          <w:sz w:val="19"/>
          <w:szCs w:val="19"/>
        </w:rPr>
        <w:t>4.</w:t>
      </w:r>
      <w:r w:rsidR="001122D5">
        <w:rPr>
          <w:rFonts w:ascii="NimbusSanL-Regu" w:hAnsi="NimbusSanL-Regu" w:cs="NimbusSanL-Regu"/>
          <w:sz w:val="19"/>
          <w:szCs w:val="19"/>
        </w:rPr>
        <w:t xml:space="preserve"> The reason for using the spatially-incomplete dataset (Helm et al. 2011) in the original manuscript was that a recent paper (Andrews et al. 2013) used it in studying </w:t>
      </w:r>
      <w:proofErr w:type="spellStart"/>
      <w:r w:rsidR="001122D5">
        <w:rPr>
          <w:rFonts w:ascii="NimbusSanL-Regu" w:hAnsi="NimbusSanL-Regu" w:cs="NimbusSanL-Regu"/>
          <w:sz w:val="19"/>
          <w:szCs w:val="19"/>
        </w:rPr>
        <w:t>deoxygenation</w:t>
      </w:r>
      <w:proofErr w:type="spellEnd"/>
      <w:r w:rsidR="001122D5">
        <w:rPr>
          <w:rFonts w:ascii="NimbusSanL-Regu" w:hAnsi="NimbusSanL-Regu" w:cs="NimbusSanL-Regu"/>
          <w:sz w:val="19"/>
          <w:szCs w:val="19"/>
        </w:rPr>
        <w:t xml:space="preserve"> over the last few decades both in observations and in the HadGEM2 model. It was the intent of the authors to keep the model development process fully traceable by</w:t>
      </w:r>
      <w:r w:rsidR="00216C6A">
        <w:rPr>
          <w:rFonts w:ascii="NimbusSanL-Regu" w:hAnsi="NimbusSanL-Regu" w:cs="NimbusSanL-Regu"/>
          <w:sz w:val="19"/>
          <w:szCs w:val="19"/>
        </w:rPr>
        <w:t xml:space="preserve"> using the same target dataset. We have added some text to make this point more explicit although we feel that the original pretext for using the Helm et al (2011) dataset remains valid. We have already </w:t>
      </w:r>
      <w:r w:rsidR="002D3683">
        <w:rPr>
          <w:rFonts w:ascii="NimbusSanL-Regu" w:hAnsi="NimbusSanL-Regu" w:cs="NimbusSanL-Regu"/>
          <w:sz w:val="19"/>
          <w:szCs w:val="19"/>
        </w:rPr>
        <w:t>begun</w:t>
      </w:r>
      <w:r w:rsidR="00216C6A">
        <w:rPr>
          <w:rFonts w:ascii="NimbusSanL-Regu" w:hAnsi="NimbusSanL-Regu" w:cs="NimbusSanL-Regu"/>
          <w:sz w:val="19"/>
          <w:szCs w:val="19"/>
        </w:rPr>
        <w:t xml:space="preserve"> preparing a revised manuscript and have found that when the oxygen concentrations are studied on the basin scale, using </w:t>
      </w:r>
      <w:r w:rsidR="002D3683">
        <w:rPr>
          <w:rFonts w:ascii="NimbusSanL-Regu" w:hAnsi="NimbusSanL-Regu" w:cs="NimbusSanL-Regu"/>
          <w:sz w:val="19"/>
          <w:szCs w:val="19"/>
        </w:rPr>
        <w:t>spatially</w:t>
      </w:r>
      <w:r w:rsidR="00216C6A">
        <w:rPr>
          <w:rFonts w:ascii="NimbusSanL-Regu" w:hAnsi="NimbusSanL-Regu" w:cs="NimbusSanL-Regu"/>
          <w:sz w:val="19"/>
          <w:szCs w:val="19"/>
        </w:rPr>
        <w:t xml:space="preserve"> complete oxygen dataset (from the World Ocean Atlas) is necessary because the dataset of Helm et al. does not give high enough quality figures due to the paucity of its coverage. We have noted however</w:t>
      </w:r>
      <w:r w:rsidR="007674B0">
        <w:rPr>
          <w:rFonts w:ascii="NimbusSanL-Regu" w:hAnsi="NimbusSanL-Regu" w:cs="NimbusSanL-Regu"/>
          <w:sz w:val="19"/>
          <w:szCs w:val="19"/>
        </w:rPr>
        <w:t xml:space="preserve"> (in text and in a new figure in the draft manuscript)</w:t>
      </w:r>
      <w:r w:rsidR="00216C6A">
        <w:rPr>
          <w:rFonts w:ascii="NimbusSanL-Regu" w:hAnsi="NimbusSanL-Regu" w:cs="NimbusSanL-Regu"/>
          <w:sz w:val="19"/>
          <w:szCs w:val="19"/>
        </w:rPr>
        <w:t xml:space="preserve"> that although the World Ocean Atlas does indeed provide a complete latitude-longitude dataset, the constituent observations are far from complete, particularly in the southern hemisphere.</w:t>
      </w:r>
    </w:p>
    <w:p w:rsidR="003A54C5" w:rsidRDefault="003A54C5" w:rsidP="00BF1320">
      <w:pPr>
        <w:autoSpaceDE w:val="0"/>
        <w:autoSpaceDN w:val="0"/>
        <w:adjustRightInd w:val="0"/>
        <w:spacing w:after="0" w:line="240" w:lineRule="auto"/>
        <w:rPr>
          <w:rFonts w:ascii="NimbusSanL-Regu" w:hAnsi="NimbusSanL-Regu" w:cs="NimbusSanL-Regu"/>
          <w:sz w:val="19"/>
          <w:szCs w:val="19"/>
        </w:rPr>
      </w:pPr>
    </w:p>
    <w:p w:rsidR="00BF1320" w:rsidRDefault="00BF1320" w:rsidP="009B6081">
      <w:pPr>
        <w:autoSpaceDE w:val="0"/>
        <w:autoSpaceDN w:val="0"/>
        <w:adjustRightInd w:val="0"/>
        <w:spacing w:after="0" w:line="240" w:lineRule="auto"/>
        <w:rPr>
          <w:rFonts w:ascii="NimbusSanL-Regu" w:hAnsi="NimbusSanL-Regu" w:cs="NimbusSanL-Regu"/>
          <w:sz w:val="19"/>
          <w:szCs w:val="19"/>
        </w:rPr>
      </w:pPr>
      <w:r>
        <w:rPr>
          <w:rFonts w:ascii="NimbusSanL-Regu" w:hAnsi="NimbusSanL-Regu" w:cs="NimbusSanL-Regu"/>
          <w:sz w:val="19"/>
          <w:szCs w:val="19"/>
        </w:rPr>
        <w:t xml:space="preserve">5. </w:t>
      </w:r>
      <w:r w:rsidR="009B6081">
        <w:rPr>
          <w:rFonts w:ascii="NimbusSanL-Regu" w:hAnsi="NimbusSanL-Regu" w:cs="NimbusSanL-Regu"/>
          <w:sz w:val="19"/>
          <w:szCs w:val="19"/>
        </w:rPr>
        <w:t>The points raised in this bullet point</w:t>
      </w:r>
      <w:r w:rsidR="006A0144">
        <w:rPr>
          <w:rFonts w:ascii="NimbusSanL-Regu" w:hAnsi="NimbusSanL-Regu" w:cs="NimbusSanL-Regu"/>
          <w:sz w:val="19"/>
          <w:szCs w:val="19"/>
        </w:rPr>
        <w:t xml:space="preserve"> are </w:t>
      </w:r>
      <w:r w:rsidR="003C04D0">
        <w:rPr>
          <w:rFonts w:ascii="NimbusSanL-Regu" w:hAnsi="NimbusSanL-Regu" w:cs="NimbusSanL-Regu"/>
          <w:sz w:val="19"/>
          <w:szCs w:val="19"/>
        </w:rPr>
        <w:t xml:space="preserve">certainly </w:t>
      </w:r>
      <w:r w:rsidR="006A0144">
        <w:rPr>
          <w:rFonts w:ascii="NimbusSanL-Regu" w:hAnsi="NimbusSanL-Regu" w:cs="NimbusSanL-Regu"/>
          <w:sz w:val="19"/>
          <w:szCs w:val="19"/>
        </w:rPr>
        <w:t xml:space="preserve">pertinent and </w:t>
      </w:r>
      <w:r w:rsidR="003C04D0">
        <w:rPr>
          <w:rFonts w:ascii="NimbusSanL-Regu" w:hAnsi="NimbusSanL-Regu" w:cs="NimbusSanL-Regu"/>
          <w:sz w:val="19"/>
          <w:szCs w:val="19"/>
        </w:rPr>
        <w:t>apt</w:t>
      </w:r>
      <w:r w:rsidR="006A0144">
        <w:rPr>
          <w:rFonts w:ascii="NimbusSanL-Regu" w:hAnsi="NimbusSanL-Regu" w:cs="NimbusSanL-Regu"/>
          <w:sz w:val="19"/>
          <w:szCs w:val="19"/>
        </w:rPr>
        <w:t xml:space="preserve"> but we feel that they lie outside the scope of this paper, particularly when discussing both past and future climate change.</w:t>
      </w:r>
      <w:r w:rsidR="003C04D0">
        <w:rPr>
          <w:rFonts w:ascii="NimbusSanL-Regu" w:hAnsi="NimbusSanL-Regu" w:cs="NimbusSanL-Regu"/>
          <w:sz w:val="19"/>
          <w:szCs w:val="19"/>
        </w:rPr>
        <w:t xml:space="preserve"> To do justice to these point would require a large additional section to be added, which, we feel, would take the paper outside its original remit of a model description paper.</w:t>
      </w:r>
    </w:p>
    <w:p w:rsidR="003A54C5" w:rsidRDefault="003A54C5" w:rsidP="00BF1320">
      <w:pPr>
        <w:autoSpaceDE w:val="0"/>
        <w:autoSpaceDN w:val="0"/>
        <w:adjustRightInd w:val="0"/>
        <w:spacing w:after="0" w:line="240" w:lineRule="auto"/>
        <w:rPr>
          <w:rFonts w:ascii="NimbusSanL-Regu" w:hAnsi="NimbusSanL-Regu" w:cs="NimbusSanL-Regu"/>
          <w:sz w:val="19"/>
          <w:szCs w:val="19"/>
        </w:rPr>
      </w:pPr>
    </w:p>
    <w:p w:rsidR="00C000EE" w:rsidRDefault="00C000EE" w:rsidP="00BF1320">
      <w:pPr>
        <w:autoSpaceDE w:val="0"/>
        <w:autoSpaceDN w:val="0"/>
        <w:adjustRightInd w:val="0"/>
        <w:spacing w:after="0" w:line="240" w:lineRule="auto"/>
        <w:rPr>
          <w:rFonts w:ascii="NimbusSanL-Regu" w:hAnsi="NimbusSanL-Regu" w:cs="NimbusSanL-Regu"/>
          <w:sz w:val="19"/>
          <w:szCs w:val="19"/>
        </w:rPr>
      </w:pPr>
      <w:r>
        <w:rPr>
          <w:rFonts w:ascii="NimbusSanL-Regu" w:hAnsi="NimbusSanL-Regu" w:cs="NimbusSanL-Regu"/>
          <w:sz w:val="19"/>
          <w:szCs w:val="19"/>
        </w:rPr>
        <w:t xml:space="preserve">For the </w:t>
      </w:r>
      <w:r w:rsidRPr="00B13643">
        <w:rPr>
          <w:rFonts w:ascii="NimbusSanL-Regu" w:hAnsi="NimbusSanL-Regu" w:cs="NimbusSanL-Regu"/>
          <w:i/>
          <w:sz w:val="19"/>
          <w:szCs w:val="19"/>
        </w:rPr>
        <w:t>Specific Comments</w:t>
      </w:r>
      <w:r>
        <w:rPr>
          <w:rFonts w:ascii="NimbusSanL-Regu" w:hAnsi="NimbusSanL-Regu" w:cs="NimbusSanL-Regu"/>
          <w:sz w:val="19"/>
          <w:szCs w:val="19"/>
        </w:rPr>
        <w:t xml:space="preserve"> section, we will address each point in turn using </w:t>
      </w:r>
      <w:r w:rsidR="003C6D4D">
        <w:rPr>
          <w:rFonts w:ascii="NimbusSanL-Regu" w:hAnsi="NimbusSanL-Regu" w:cs="NimbusSanL-Regu"/>
          <w:sz w:val="19"/>
          <w:szCs w:val="19"/>
        </w:rPr>
        <w:t>Word’s</w:t>
      </w:r>
      <w:r>
        <w:rPr>
          <w:rFonts w:ascii="NimbusSanL-Regu" w:hAnsi="NimbusSanL-Regu" w:cs="NimbusSanL-Regu"/>
          <w:sz w:val="19"/>
          <w:szCs w:val="19"/>
        </w:rPr>
        <w:t xml:space="preserve"> ‘track changes’ </w:t>
      </w:r>
      <w:proofErr w:type="gramStart"/>
      <w:r>
        <w:rPr>
          <w:rFonts w:ascii="NimbusSanL-Regu" w:hAnsi="NimbusSanL-Regu" w:cs="NimbusSanL-Regu"/>
          <w:sz w:val="19"/>
          <w:szCs w:val="19"/>
        </w:rPr>
        <w:t>facility</w:t>
      </w:r>
      <w:r w:rsidR="008B0C30">
        <w:rPr>
          <w:rFonts w:ascii="NimbusSanL-Regu" w:hAnsi="NimbusSanL-Regu" w:cs="NimbusSanL-Regu"/>
          <w:sz w:val="19"/>
          <w:szCs w:val="19"/>
        </w:rPr>
        <w:t>, that</w:t>
      </w:r>
      <w:proofErr w:type="gramEnd"/>
      <w:r w:rsidR="008B0C30">
        <w:rPr>
          <w:rFonts w:ascii="NimbusSanL-Regu" w:hAnsi="NimbusSanL-Regu" w:cs="NimbusSanL-Regu"/>
          <w:sz w:val="19"/>
          <w:szCs w:val="19"/>
        </w:rPr>
        <w:t xml:space="preserve"> is, commenting on quoted text from the first referee’s report</w:t>
      </w:r>
      <w:r w:rsidR="003C6D4D">
        <w:rPr>
          <w:rFonts w:ascii="NimbusSanL-Regu" w:hAnsi="NimbusSanL-Regu" w:cs="NimbusSanL-Regu"/>
          <w:sz w:val="19"/>
          <w:szCs w:val="19"/>
        </w:rPr>
        <w:t>.</w:t>
      </w:r>
      <w:r>
        <w:rPr>
          <w:rFonts w:ascii="NimbusSanL-Regu" w:hAnsi="NimbusSanL-Regu" w:cs="NimbusSanL-Regu"/>
          <w:sz w:val="19"/>
          <w:szCs w:val="19"/>
        </w:rPr>
        <w:t xml:space="preserve"> </w:t>
      </w:r>
    </w:p>
    <w:p w:rsidR="00C000EE" w:rsidRDefault="00C000EE" w:rsidP="00BF1320">
      <w:pPr>
        <w:autoSpaceDE w:val="0"/>
        <w:autoSpaceDN w:val="0"/>
        <w:adjustRightInd w:val="0"/>
        <w:spacing w:after="0" w:line="240" w:lineRule="auto"/>
        <w:rPr>
          <w:rFonts w:ascii="NimbusSanL-Regu" w:hAnsi="NimbusSanL-Regu" w:cs="NimbusSanL-Regu"/>
          <w:sz w:val="19"/>
          <w:szCs w:val="19"/>
        </w:rPr>
      </w:pP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r w:rsidRPr="008B0C30">
        <w:rPr>
          <w:rFonts w:ascii="NimbusSanL-Regu" w:hAnsi="NimbusSanL-Regu" w:cs="NimbusSanL-Regu"/>
          <w:i/>
          <w:sz w:val="19"/>
          <w:szCs w:val="19"/>
        </w:rPr>
        <w:t xml:space="preserve">Specific comments: </w:t>
      </w:r>
      <w:commentRangeStart w:id="0"/>
      <w:r w:rsidRPr="008B0C30">
        <w:rPr>
          <w:rFonts w:ascii="NimbusSanL-Regu" w:hAnsi="NimbusSanL-Regu" w:cs="NimbusSanL-Regu"/>
          <w:i/>
          <w:sz w:val="19"/>
          <w:szCs w:val="19"/>
        </w:rPr>
        <w:t>p. 1454: l.11-12: This sentence is not relevant f</w:t>
      </w:r>
      <w:ins w:id="1" w:author="Jonny Williams" w:date="2014-05-15T10:00:00Z">
        <w:r w:rsidR="00B13643">
          <w:rPr>
            <w:rFonts w:ascii="NimbusSanL-Regu" w:hAnsi="NimbusSanL-Regu" w:cs="NimbusSanL-Regu"/>
            <w:i/>
            <w:sz w:val="19"/>
            <w:szCs w:val="19"/>
          </w:rPr>
          <w:softHyphen/>
        </w:r>
        <w:r w:rsidR="00B13643">
          <w:rPr>
            <w:rFonts w:ascii="NimbusSanL-Regu" w:hAnsi="NimbusSanL-Regu" w:cs="NimbusSanL-Regu"/>
            <w:i/>
            <w:sz w:val="19"/>
            <w:szCs w:val="19"/>
          </w:rPr>
          <w:softHyphen/>
        </w:r>
        <w:r w:rsidR="00B13643">
          <w:rPr>
            <w:rFonts w:ascii="NimbusSanL-Regu" w:hAnsi="NimbusSanL-Regu" w:cs="NimbusSanL-Regu"/>
            <w:i/>
            <w:sz w:val="19"/>
            <w:szCs w:val="19"/>
          </w:rPr>
          <w:softHyphen/>
        </w:r>
      </w:ins>
      <w:r w:rsidRPr="008B0C30">
        <w:rPr>
          <w:rFonts w:ascii="NimbusSanL-Regu" w:hAnsi="NimbusSanL-Regu" w:cs="NimbusSanL-Regu"/>
          <w:i/>
          <w:sz w:val="19"/>
          <w:szCs w:val="19"/>
        </w:rPr>
        <w:t>or the abstract and</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can</w:t>
      </w:r>
      <w:proofErr w:type="gramEnd"/>
      <w:r w:rsidRPr="008B0C30">
        <w:rPr>
          <w:rFonts w:ascii="NimbusSanL-Regu" w:hAnsi="NimbusSanL-Regu" w:cs="NimbusSanL-Regu"/>
          <w:i/>
          <w:sz w:val="19"/>
          <w:szCs w:val="19"/>
        </w:rPr>
        <w:t xml:space="preserve"> be deleted.</w:t>
      </w:r>
      <w:commentRangeEnd w:id="0"/>
      <w:r w:rsidR="003C6D4D" w:rsidRPr="008B0C30">
        <w:rPr>
          <w:rStyle w:val="CommentReference"/>
          <w:i/>
        </w:rPr>
        <w:commentReference w:id="0"/>
      </w:r>
      <w:r w:rsidRPr="008B0C30">
        <w:rPr>
          <w:rFonts w:ascii="NimbusSanL-Regu" w:hAnsi="NimbusSanL-Regu" w:cs="NimbusSanL-Regu"/>
          <w:i/>
          <w:sz w:val="19"/>
          <w:szCs w:val="19"/>
        </w:rPr>
        <w:t xml:space="preserve"> </w:t>
      </w:r>
      <w:commentRangeStart w:id="2"/>
      <w:r w:rsidRPr="008B0C30">
        <w:rPr>
          <w:rFonts w:ascii="NimbusSanL-Regu" w:hAnsi="NimbusSanL-Regu" w:cs="NimbusSanL-Regu"/>
          <w:i/>
          <w:sz w:val="19"/>
          <w:szCs w:val="19"/>
        </w:rPr>
        <w:t>p. 1455: l.1: Does the model include an interactive land and/or ocean</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carbon</w:t>
      </w:r>
      <w:proofErr w:type="gramEnd"/>
      <w:r w:rsidRPr="008B0C30">
        <w:rPr>
          <w:rFonts w:ascii="NimbusSanL-Regu" w:hAnsi="NimbusSanL-Regu" w:cs="NimbusSanL-Regu"/>
          <w:i/>
          <w:sz w:val="19"/>
          <w:szCs w:val="19"/>
        </w:rPr>
        <w:t xml:space="preserve"> cycle? Please specify. </w:t>
      </w:r>
      <w:commentRangeEnd w:id="2"/>
      <w:r w:rsidR="003C6D4D" w:rsidRPr="008B0C30">
        <w:rPr>
          <w:rStyle w:val="CommentReference"/>
          <w:i/>
        </w:rPr>
        <w:commentReference w:id="2"/>
      </w:r>
      <w:commentRangeStart w:id="3"/>
      <w:r w:rsidRPr="008B0C30">
        <w:rPr>
          <w:rFonts w:ascii="NimbusSanL-Regu" w:hAnsi="NimbusSanL-Regu" w:cs="NimbusSanL-Regu"/>
          <w:i/>
          <w:sz w:val="19"/>
          <w:szCs w:val="19"/>
        </w:rPr>
        <w:t xml:space="preserve">p. 1455: l. 7: What do the authors mean with “up to </w:t>
      </w:r>
      <w:proofErr w:type="gramStart"/>
      <w:r w:rsidRPr="008B0C30">
        <w:rPr>
          <w:rFonts w:ascii="NimbusSanL-Regu" w:hAnsi="NimbusSanL-Regu" w:cs="NimbusSanL-Regu"/>
          <w:i/>
          <w:sz w:val="19"/>
          <w:szCs w:val="19"/>
        </w:rPr>
        <w:t>date</w:t>
      </w:r>
      <w:proofErr w:type="gramEnd"/>
      <w:r w:rsidRPr="008B0C30">
        <w:rPr>
          <w:rFonts w:ascii="NimbusSanL-Regu" w:hAnsi="NimbusSanL-Regu" w:cs="NimbusSanL-Regu"/>
          <w:i/>
          <w:sz w:val="19"/>
          <w:szCs w:val="19"/>
        </w:rPr>
        <w:t>”</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models</w:t>
      </w:r>
      <w:proofErr w:type="gramEnd"/>
      <w:r w:rsidRPr="008B0C30">
        <w:rPr>
          <w:rFonts w:ascii="NimbusSanL-Regu" w:hAnsi="NimbusSanL-Regu" w:cs="NimbusSanL-Regu"/>
          <w:i/>
          <w:sz w:val="19"/>
          <w:szCs w:val="19"/>
        </w:rPr>
        <w:t xml:space="preserve">? Please specify. </w:t>
      </w:r>
      <w:commentRangeEnd w:id="3"/>
      <w:r w:rsidR="00304B64" w:rsidRPr="008B0C30">
        <w:rPr>
          <w:rStyle w:val="CommentReference"/>
          <w:i/>
        </w:rPr>
        <w:commentReference w:id="3"/>
      </w:r>
      <w:commentRangeStart w:id="4"/>
      <w:r w:rsidRPr="008B0C30">
        <w:rPr>
          <w:rFonts w:ascii="NimbusSanL-Regu" w:hAnsi="NimbusSanL-Regu" w:cs="NimbusSanL-Regu"/>
          <w:i/>
          <w:sz w:val="19"/>
          <w:szCs w:val="19"/>
        </w:rPr>
        <w:t>p. 1455: l. 12: There are several recent studies that have</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looked</w:t>
      </w:r>
      <w:proofErr w:type="gramEnd"/>
      <w:r w:rsidRPr="008B0C30">
        <w:rPr>
          <w:rFonts w:ascii="NimbusSanL-Regu" w:hAnsi="NimbusSanL-Regu" w:cs="NimbusSanL-Regu"/>
          <w:i/>
          <w:sz w:val="19"/>
          <w:szCs w:val="19"/>
        </w:rPr>
        <w:t xml:space="preserve"> at changes in oceanic oxygen under future climate change. The authors may</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add</w:t>
      </w:r>
      <w:proofErr w:type="gramEnd"/>
      <w:r w:rsidRPr="008B0C30">
        <w:rPr>
          <w:rFonts w:ascii="NimbusSanL-Regu" w:hAnsi="NimbusSanL-Regu" w:cs="NimbusSanL-Regu"/>
          <w:i/>
          <w:sz w:val="19"/>
          <w:szCs w:val="19"/>
        </w:rPr>
        <w:t xml:space="preserve"> some of the studies: e.g. Bopp et al. 2002 or </w:t>
      </w:r>
      <w:proofErr w:type="spellStart"/>
      <w:r w:rsidRPr="008B0C30">
        <w:rPr>
          <w:rFonts w:ascii="NimbusSanL-Regu" w:hAnsi="NimbusSanL-Regu" w:cs="NimbusSanL-Regu"/>
          <w:i/>
          <w:sz w:val="19"/>
          <w:szCs w:val="19"/>
        </w:rPr>
        <w:t>Frölicher</w:t>
      </w:r>
      <w:proofErr w:type="spellEnd"/>
      <w:r w:rsidRPr="008B0C30">
        <w:rPr>
          <w:rFonts w:ascii="NimbusSanL-Regu" w:hAnsi="NimbusSanL-Regu" w:cs="NimbusSanL-Regu"/>
          <w:i/>
          <w:sz w:val="19"/>
          <w:szCs w:val="19"/>
        </w:rPr>
        <w:t xml:space="preserve"> et al. 2009. </w:t>
      </w:r>
      <w:commentRangeEnd w:id="4"/>
      <w:r w:rsidR="00304B64" w:rsidRPr="008B0C30">
        <w:rPr>
          <w:rStyle w:val="CommentReference"/>
          <w:i/>
        </w:rPr>
        <w:commentReference w:id="4"/>
      </w:r>
      <w:commentRangeStart w:id="5"/>
      <w:r w:rsidRPr="008B0C30">
        <w:rPr>
          <w:rFonts w:ascii="NimbusSanL-Regu" w:hAnsi="NimbusSanL-Regu" w:cs="NimbusSanL-Regu"/>
          <w:i/>
          <w:sz w:val="19"/>
          <w:szCs w:val="19"/>
        </w:rPr>
        <w:t>p. 1456: l. 21:</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r w:rsidRPr="008B0C30">
        <w:rPr>
          <w:rFonts w:ascii="NimbusSanL-Regu" w:hAnsi="NimbusSanL-Regu" w:cs="NimbusSanL-Regu"/>
          <w:i/>
          <w:sz w:val="19"/>
          <w:szCs w:val="19"/>
        </w:rPr>
        <w:t xml:space="preserve">What are the units for T? </w:t>
      </w:r>
      <w:commentRangeEnd w:id="5"/>
      <w:r w:rsidR="002658DE" w:rsidRPr="008B0C30">
        <w:rPr>
          <w:rStyle w:val="CommentReference"/>
          <w:i/>
        </w:rPr>
        <w:commentReference w:id="5"/>
      </w:r>
      <w:commentRangeStart w:id="6"/>
      <w:r w:rsidRPr="008B0C30">
        <w:rPr>
          <w:rFonts w:ascii="NimbusSanL-Regu" w:hAnsi="NimbusSanL-Regu" w:cs="NimbusSanL-Regu"/>
          <w:i/>
          <w:sz w:val="19"/>
          <w:szCs w:val="19"/>
        </w:rPr>
        <w:t>p. 1457: l. 12: Unclear what ‘simulator label’ means. p. 1457:</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l. 8</w:t>
      </w:r>
      <w:proofErr w:type="gramEnd"/>
      <w:r w:rsidRPr="008B0C30">
        <w:rPr>
          <w:rFonts w:ascii="NimbusSanL-Regu" w:hAnsi="NimbusSanL-Regu" w:cs="NimbusSanL-Regu"/>
          <w:i/>
          <w:sz w:val="19"/>
          <w:szCs w:val="19"/>
        </w:rPr>
        <w:t>-13: This paragraph is unclear to me. Doesn’t the HadCM3 represent relatively</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well</w:t>
      </w:r>
      <w:proofErr w:type="gramEnd"/>
      <w:r w:rsidRPr="008B0C30">
        <w:rPr>
          <w:rFonts w:ascii="NimbusSanL-Regu" w:hAnsi="NimbusSanL-Regu" w:cs="NimbusSanL-Regu"/>
          <w:i/>
          <w:sz w:val="19"/>
          <w:szCs w:val="19"/>
        </w:rPr>
        <w:t xml:space="preserve"> observations? What was the reason to compare earlier FAMOUS versions </w:t>
      </w:r>
      <w:proofErr w:type="gramStart"/>
      <w:r w:rsidRPr="008B0C30">
        <w:rPr>
          <w:rFonts w:ascii="NimbusSanL-Regu" w:hAnsi="NimbusSanL-Regu" w:cs="NimbusSanL-Regu"/>
          <w:i/>
          <w:sz w:val="19"/>
          <w:szCs w:val="19"/>
        </w:rPr>
        <w:t>with</w:t>
      </w:r>
      <w:proofErr w:type="gramEnd"/>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HadCM3 and not with observations?</w:t>
      </w:r>
      <w:proofErr w:type="gramEnd"/>
      <w:r w:rsidRPr="008B0C30">
        <w:rPr>
          <w:rFonts w:ascii="NimbusSanL-Regu" w:hAnsi="NimbusSanL-Regu" w:cs="NimbusSanL-Regu"/>
          <w:i/>
          <w:sz w:val="19"/>
          <w:szCs w:val="19"/>
        </w:rPr>
        <w:t xml:space="preserve"> Please specify. </w:t>
      </w:r>
      <w:commentRangeEnd w:id="6"/>
      <w:r w:rsidR="002658DE" w:rsidRPr="008B0C30">
        <w:rPr>
          <w:rStyle w:val="CommentReference"/>
          <w:i/>
        </w:rPr>
        <w:commentReference w:id="6"/>
      </w:r>
      <w:commentRangeStart w:id="7"/>
      <w:r w:rsidRPr="008B0C30">
        <w:rPr>
          <w:rFonts w:ascii="NimbusSanL-Regu" w:hAnsi="NimbusSanL-Regu" w:cs="NimbusSanL-Regu"/>
          <w:i/>
          <w:sz w:val="19"/>
          <w:szCs w:val="19"/>
        </w:rPr>
        <w:t>p. 1458: l. 18-20: Why do the</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authors</w:t>
      </w:r>
      <w:proofErr w:type="gramEnd"/>
      <w:r w:rsidRPr="008B0C30">
        <w:rPr>
          <w:rFonts w:ascii="NimbusSanL-Regu" w:hAnsi="NimbusSanL-Regu" w:cs="NimbusSanL-Regu"/>
          <w:i/>
          <w:sz w:val="19"/>
          <w:szCs w:val="19"/>
        </w:rPr>
        <w:t xml:space="preserve"> take an 1870-1880 SST pattern from Rayner et al. 2003 with low coverage</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instead</w:t>
      </w:r>
      <w:proofErr w:type="gramEnd"/>
      <w:r w:rsidRPr="008B0C30">
        <w:rPr>
          <w:rFonts w:ascii="NimbusSanL-Regu" w:hAnsi="NimbusSanL-Regu" w:cs="NimbusSanL-Regu"/>
          <w:i/>
          <w:sz w:val="19"/>
          <w:szCs w:val="19"/>
        </w:rPr>
        <w:t xml:space="preserve"> of a present-day SST data-set? The overall zonal and </w:t>
      </w:r>
      <w:proofErr w:type="spellStart"/>
      <w:r w:rsidRPr="008B0C30">
        <w:rPr>
          <w:rFonts w:ascii="NimbusSanL-Regu" w:hAnsi="NimbusSanL-Regu" w:cs="NimbusSanL-Regu"/>
          <w:i/>
          <w:sz w:val="19"/>
          <w:szCs w:val="19"/>
        </w:rPr>
        <w:t>meridional</w:t>
      </w:r>
      <w:proofErr w:type="spellEnd"/>
      <w:r w:rsidRPr="008B0C30">
        <w:rPr>
          <w:rFonts w:ascii="NimbusSanL-Regu" w:hAnsi="NimbusSanL-Regu" w:cs="NimbusSanL-Regu"/>
          <w:i/>
          <w:sz w:val="19"/>
          <w:szCs w:val="19"/>
        </w:rPr>
        <w:t xml:space="preserve"> gradients are</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similar</w:t>
      </w:r>
      <w:proofErr w:type="gramEnd"/>
      <w:r w:rsidRPr="008B0C30">
        <w:rPr>
          <w:rFonts w:ascii="NimbusSanL-Regu" w:hAnsi="NimbusSanL-Regu" w:cs="NimbusSanL-Regu"/>
          <w:i/>
          <w:sz w:val="19"/>
          <w:szCs w:val="19"/>
        </w:rPr>
        <w:t xml:space="preserve"> between present-day and preindustrial and differences between present-day</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and</w:t>
      </w:r>
      <w:proofErr w:type="gramEnd"/>
      <w:r w:rsidRPr="008B0C30">
        <w:rPr>
          <w:rFonts w:ascii="NimbusSanL-Regu" w:hAnsi="NimbusSanL-Regu" w:cs="NimbusSanL-Regu"/>
          <w:i/>
          <w:sz w:val="19"/>
          <w:szCs w:val="19"/>
        </w:rPr>
        <w:t xml:space="preserve"> preindustrial SST shouldn’t be an issue for this kind of comparison. </w:t>
      </w:r>
      <w:commentRangeEnd w:id="7"/>
      <w:r w:rsidR="00FB4D72" w:rsidRPr="008B0C30">
        <w:rPr>
          <w:rStyle w:val="CommentReference"/>
          <w:i/>
        </w:rPr>
        <w:commentReference w:id="7"/>
      </w:r>
      <w:commentRangeStart w:id="8"/>
      <w:r w:rsidRPr="008B0C30">
        <w:rPr>
          <w:rFonts w:ascii="NimbusSanL-Regu" w:hAnsi="NimbusSanL-Regu" w:cs="NimbusSanL-Regu"/>
          <w:i/>
          <w:sz w:val="19"/>
          <w:szCs w:val="19"/>
        </w:rPr>
        <w:t>p. 1459: l. 16:</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r w:rsidRPr="008B0C30">
        <w:rPr>
          <w:rFonts w:ascii="NimbusSanL-Regu" w:hAnsi="NimbusSanL-Regu" w:cs="NimbusSanL-Regu"/>
          <w:i/>
          <w:sz w:val="19"/>
          <w:szCs w:val="19"/>
        </w:rPr>
        <w:t>What’s the motivation behind the use of a 2</w:t>
      </w:r>
      <w:r w:rsidRPr="008B0C30">
        <w:rPr>
          <w:rFonts w:ascii="CMSY8" w:hAnsi="CMSY8" w:cs="CMSY8"/>
          <w:i/>
          <w:sz w:val="14"/>
          <w:szCs w:val="14"/>
        </w:rPr>
        <w:t>_</w:t>
      </w:r>
      <w:r w:rsidRPr="008B0C30">
        <w:rPr>
          <w:rFonts w:ascii="NimbusSanL-Regu" w:hAnsi="NimbusSanL-Regu" w:cs="NimbusSanL-Regu"/>
          <w:i/>
          <w:sz w:val="19"/>
          <w:szCs w:val="19"/>
        </w:rPr>
        <w:t>C threshold? Please specify.</w:t>
      </w:r>
      <w:commentRangeEnd w:id="8"/>
      <w:r w:rsidR="00095B49" w:rsidRPr="008B0C30">
        <w:rPr>
          <w:rStyle w:val="CommentReference"/>
          <w:i/>
        </w:rPr>
        <w:commentReference w:id="8"/>
      </w:r>
      <w:r w:rsidRPr="008B0C30">
        <w:rPr>
          <w:rFonts w:ascii="NimbusSanL-Regu" w:hAnsi="NimbusSanL-Regu" w:cs="NimbusSanL-Regu"/>
          <w:i/>
          <w:sz w:val="19"/>
          <w:szCs w:val="19"/>
        </w:rPr>
        <w:t xml:space="preserve"> </w:t>
      </w:r>
      <w:commentRangeStart w:id="9"/>
      <w:r w:rsidRPr="008B0C30">
        <w:rPr>
          <w:rFonts w:ascii="NimbusSanL-Regu" w:hAnsi="NimbusSanL-Regu" w:cs="NimbusSanL-Regu"/>
          <w:i/>
          <w:sz w:val="19"/>
          <w:szCs w:val="19"/>
        </w:rPr>
        <w:t>p. 1460: l.</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r w:rsidRPr="008B0C30">
        <w:rPr>
          <w:rFonts w:ascii="NimbusSanL-Regu" w:hAnsi="NimbusSanL-Regu" w:cs="NimbusSanL-Regu"/>
          <w:i/>
          <w:sz w:val="19"/>
          <w:szCs w:val="19"/>
        </w:rPr>
        <w:t>4-6: You may add AOU patterns here. AOU may help to further explain the simulated</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oxygen</w:t>
      </w:r>
      <w:proofErr w:type="gramEnd"/>
      <w:r w:rsidRPr="008B0C30">
        <w:rPr>
          <w:rFonts w:ascii="NimbusSanL-Regu" w:hAnsi="NimbusSanL-Regu" w:cs="NimbusSanL-Regu"/>
          <w:i/>
          <w:sz w:val="19"/>
          <w:szCs w:val="19"/>
        </w:rPr>
        <w:t xml:space="preserve"> biases. </w:t>
      </w:r>
      <w:commentRangeEnd w:id="9"/>
      <w:r w:rsidR="00927F55" w:rsidRPr="008B0C30">
        <w:rPr>
          <w:rStyle w:val="CommentReference"/>
          <w:i/>
        </w:rPr>
        <w:commentReference w:id="9"/>
      </w:r>
      <w:commentRangeStart w:id="10"/>
      <w:r w:rsidRPr="008B0C30">
        <w:rPr>
          <w:rFonts w:ascii="NimbusSanL-Regu" w:hAnsi="NimbusSanL-Regu" w:cs="NimbusSanL-Regu"/>
          <w:i/>
          <w:sz w:val="19"/>
          <w:szCs w:val="19"/>
        </w:rPr>
        <w:t xml:space="preserve">p. 1461: l. 12-18: What’s the reason for the large NPP </w:t>
      </w:r>
      <w:proofErr w:type="gramStart"/>
      <w:r w:rsidRPr="008B0C30">
        <w:rPr>
          <w:rFonts w:ascii="NimbusSanL-Regu" w:hAnsi="NimbusSanL-Regu" w:cs="NimbusSanL-Regu"/>
          <w:i/>
          <w:sz w:val="19"/>
          <w:szCs w:val="19"/>
        </w:rPr>
        <w:t>overestimation</w:t>
      </w:r>
      <w:proofErr w:type="gramEnd"/>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in</w:t>
      </w:r>
      <w:proofErr w:type="gramEnd"/>
      <w:r w:rsidRPr="008B0C30">
        <w:rPr>
          <w:rFonts w:ascii="NimbusSanL-Regu" w:hAnsi="NimbusSanL-Regu" w:cs="NimbusSanL-Regu"/>
          <w:i/>
          <w:sz w:val="19"/>
          <w:szCs w:val="19"/>
        </w:rPr>
        <w:t xml:space="preserve"> the equatorial Pacific and Atlantic? Please explain. </w:t>
      </w:r>
      <w:commentRangeEnd w:id="10"/>
      <w:r w:rsidR="003C613C" w:rsidRPr="008B0C30">
        <w:rPr>
          <w:rStyle w:val="CommentReference"/>
          <w:i/>
        </w:rPr>
        <w:commentReference w:id="10"/>
      </w:r>
      <w:commentRangeStart w:id="11"/>
      <w:r w:rsidRPr="008B0C30">
        <w:rPr>
          <w:rFonts w:ascii="NimbusSanL-Regu" w:hAnsi="NimbusSanL-Regu" w:cs="NimbusSanL-Regu"/>
          <w:i/>
          <w:sz w:val="19"/>
          <w:szCs w:val="19"/>
        </w:rPr>
        <w:t>Table 1 caption: Abbreviation</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for</w:t>
      </w:r>
      <w:proofErr w:type="gramEnd"/>
      <w:r w:rsidRPr="008B0C30">
        <w:rPr>
          <w:rFonts w:ascii="NimbusSanL-Regu" w:hAnsi="NimbusSanL-Regu" w:cs="NimbusSanL-Regu"/>
          <w:i/>
          <w:sz w:val="19"/>
          <w:szCs w:val="19"/>
        </w:rPr>
        <w:t xml:space="preserve"> Atlantic </w:t>
      </w:r>
      <w:proofErr w:type="spellStart"/>
      <w:r w:rsidRPr="008B0C30">
        <w:rPr>
          <w:rFonts w:ascii="NimbusSanL-Regu" w:hAnsi="NimbusSanL-Regu" w:cs="NimbusSanL-Regu"/>
          <w:i/>
          <w:sz w:val="19"/>
          <w:szCs w:val="19"/>
        </w:rPr>
        <w:t>Meridional</w:t>
      </w:r>
      <w:proofErr w:type="spellEnd"/>
      <w:r w:rsidRPr="008B0C30">
        <w:rPr>
          <w:rFonts w:ascii="NimbusSanL-Regu" w:hAnsi="NimbusSanL-Regu" w:cs="NimbusSanL-Regu"/>
          <w:i/>
          <w:sz w:val="19"/>
          <w:szCs w:val="19"/>
        </w:rPr>
        <w:t xml:space="preserve"> Overturning is usually AMOC. </w:t>
      </w:r>
      <w:commentRangeEnd w:id="11"/>
      <w:r w:rsidR="00BE522E" w:rsidRPr="008B0C30">
        <w:rPr>
          <w:rStyle w:val="CommentReference"/>
          <w:i/>
        </w:rPr>
        <w:commentReference w:id="11"/>
      </w:r>
      <w:commentRangeStart w:id="12"/>
      <w:r w:rsidRPr="008B0C30">
        <w:rPr>
          <w:rFonts w:ascii="NimbusSanL-Regu" w:hAnsi="NimbusSanL-Regu" w:cs="NimbusSanL-Regu"/>
          <w:i/>
          <w:sz w:val="19"/>
          <w:szCs w:val="19"/>
        </w:rPr>
        <w:t>Table 1 caption: Change to ‘Note</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the</w:t>
      </w:r>
      <w:proofErr w:type="gramEnd"/>
      <w:r w:rsidRPr="008B0C30">
        <w:rPr>
          <w:rFonts w:ascii="NimbusSanL-Regu" w:hAnsi="NimbusSanL-Regu" w:cs="NimbusSanL-Regu"/>
          <w:i/>
          <w:sz w:val="19"/>
          <w:szCs w:val="19"/>
        </w:rPr>
        <w:t xml:space="preserve"> lack of an error estimate for Talley et al. (2003)’</w:t>
      </w:r>
      <w:commentRangeEnd w:id="12"/>
      <w:r w:rsidR="00BE522E" w:rsidRPr="008B0C30">
        <w:rPr>
          <w:rStyle w:val="CommentReference"/>
          <w:i/>
        </w:rPr>
        <w:commentReference w:id="12"/>
      </w:r>
      <w:r w:rsidRPr="008B0C30">
        <w:rPr>
          <w:rFonts w:ascii="NimbusSanL-Regu" w:hAnsi="NimbusSanL-Regu" w:cs="NimbusSanL-Regu"/>
          <w:i/>
          <w:sz w:val="19"/>
          <w:szCs w:val="19"/>
        </w:rPr>
        <w:t xml:space="preserve"> </w:t>
      </w:r>
      <w:commentRangeStart w:id="13"/>
      <w:r w:rsidRPr="008B0C30">
        <w:rPr>
          <w:rFonts w:ascii="NimbusSanL-Regu" w:hAnsi="NimbusSanL-Regu" w:cs="NimbusSanL-Regu"/>
          <w:i/>
          <w:sz w:val="19"/>
          <w:szCs w:val="19"/>
        </w:rPr>
        <w:t>Table 1: What is the difference</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between</w:t>
      </w:r>
      <w:proofErr w:type="gramEnd"/>
      <w:r w:rsidRPr="008B0C30">
        <w:rPr>
          <w:rFonts w:ascii="NimbusSanL-Regu" w:hAnsi="NimbusSanL-Regu" w:cs="NimbusSanL-Regu"/>
          <w:i/>
          <w:sz w:val="19"/>
          <w:szCs w:val="19"/>
        </w:rPr>
        <w:t xml:space="preserve"> the two Atlantic MOC estimates? Please also specify in the Table caption.</w:t>
      </w:r>
      <w:commentRangeEnd w:id="13"/>
      <w:r w:rsidR="00BE522E" w:rsidRPr="008B0C30">
        <w:rPr>
          <w:rStyle w:val="CommentReference"/>
          <w:i/>
        </w:rPr>
        <w:commentReference w:id="13"/>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commentRangeStart w:id="14"/>
      <w:r w:rsidRPr="008B0C30">
        <w:rPr>
          <w:rFonts w:ascii="NimbusSanL-Regu" w:hAnsi="NimbusSanL-Regu" w:cs="NimbusSanL-Regu"/>
          <w:i/>
          <w:sz w:val="19"/>
          <w:szCs w:val="19"/>
        </w:rPr>
        <w:lastRenderedPageBreak/>
        <w:t xml:space="preserve">Figure 3: Narrow the x-axis range. Reduce it to 150 to </w:t>
      </w:r>
      <w:proofErr w:type="gramStart"/>
      <w:r w:rsidRPr="008B0C30">
        <w:rPr>
          <w:rFonts w:ascii="NimbusSanL-Regu" w:hAnsi="NimbusSanL-Regu" w:cs="NimbusSanL-Regu"/>
          <w:i/>
          <w:sz w:val="19"/>
          <w:szCs w:val="19"/>
        </w:rPr>
        <w:t xml:space="preserve">400 </w:t>
      </w:r>
      <w:proofErr w:type="spellStart"/>
      <w:r w:rsidRPr="008B0C30">
        <w:rPr>
          <w:rFonts w:ascii="NimbusSanL-Regu" w:hAnsi="NimbusSanL-Regu" w:cs="NimbusSanL-Regu"/>
          <w:i/>
          <w:sz w:val="19"/>
          <w:szCs w:val="19"/>
        </w:rPr>
        <w:t>umol</w:t>
      </w:r>
      <w:proofErr w:type="spellEnd"/>
      <w:r w:rsidRPr="008B0C30">
        <w:rPr>
          <w:rFonts w:ascii="NimbusSanL-Regu" w:hAnsi="NimbusSanL-Regu" w:cs="NimbusSanL-Regu"/>
          <w:i/>
          <w:sz w:val="19"/>
          <w:szCs w:val="19"/>
        </w:rPr>
        <w:t>/l</w:t>
      </w:r>
      <w:proofErr w:type="gramEnd"/>
      <w:r w:rsidRPr="008B0C30">
        <w:rPr>
          <w:rFonts w:ascii="NimbusSanL-Regu" w:hAnsi="NimbusSanL-Regu" w:cs="NimbusSanL-Regu"/>
          <w:i/>
          <w:sz w:val="19"/>
          <w:szCs w:val="19"/>
        </w:rPr>
        <w:t xml:space="preserve"> or so, to highlight</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the</w:t>
      </w:r>
      <w:proofErr w:type="gramEnd"/>
      <w:r w:rsidRPr="008B0C30">
        <w:rPr>
          <w:rFonts w:ascii="NimbusSanL-Regu" w:hAnsi="NimbusSanL-Regu" w:cs="NimbusSanL-Regu"/>
          <w:i/>
          <w:sz w:val="19"/>
          <w:szCs w:val="19"/>
        </w:rPr>
        <w:t xml:space="preserve"> important part of the oxygen range. </w:t>
      </w:r>
      <w:commentRangeEnd w:id="14"/>
      <w:r w:rsidR="00B50229" w:rsidRPr="008B0C30">
        <w:rPr>
          <w:rStyle w:val="CommentReference"/>
          <w:i/>
        </w:rPr>
        <w:commentReference w:id="14"/>
      </w:r>
      <w:commentRangeStart w:id="15"/>
      <w:r w:rsidRPr="008B0C30">
        <w:rPr>
          <w:rFonts w:ascii="NimbusSanL-Regu" w:hAnsi="NimbusSanL-Regu" w:cs="NimbusSanL-Regu"/>
          <w:i/>
          <w:sz w:val="19"/>
          <w:szCs w:val="19"/>
        </w:rPr>
        <w:t xml:space="preserve">Figure 4: Interestingly, both the </w:t>
      </w:r>
      <w:proofErr w:type="spellStart"/>
      <w:r w:rsidRPr="008B0C30">
        <w:rPr>
          <w:rFonts w:ascii="NimbusSanL-Regu" w:hAnsi="NimbusSanL-Regu" w:cs="NimbusSanL-Regu"/>
          <w:i/>
          <w:sz w:val="19"/>
          <w:szCs w:val="19"/>
        </w:rPr>
        <w:t>HadGEM</w:t>
      </w:r>
      <w:proofErr w:type="spellEnd"/>
      <w:r w:rsidRPr="008B0C30">
        <w:rPr>
          <w:rFonts w:ascii="NimbusSanL-Regu" w:hAnsi="NimbusSanL-Regu" w:cs="NimbusSanL-Regu"/>
          <w:i/>
          <w:sz w:val="19"/>
          <w:szCs w:val="19"/>
        </w:rPr>
        <w:t>-ES</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and</w:t>
      </w:r>
      <w:proofErr w:type="gramEnd"/>
      <w:r w:rsidRPr="008B0C30">
        <w:rPr>
          <w:rFonts w:ascii="NimbusSanL-Regu" w:hAnsi="NimbusSanL-Regu" w:cs="NimbusSanL-Regu"/>
          <w:i/>
          <w:sz w:val="19"/>
          <w:szCs w:val="19"/>
        </w:rPr>
        <w:t xml:space="preserve"> FAMOUS largely overestimate O2 concentrations from 0</w:t>
      </w:r>
      <w:r w:rsidRPr="008B0C30">
        <w:rPr>
          <w:rFonts w:ascii="CMSY8" w:hAnsi="CMSY8" w:cs="CMSY8"/>
          <w:i/>
          <w:sz w:val="14"/>
          <w:szCs w:val="14"/>
        </w:rPr>
        <w:t xml:space="preserve">_ </w:t>
      </w:r>
      <w:r w:rsidRPr="008B0C30">
        <w:rPr>
          <w:rFonts w:ascii="NimbusSanL-Regu" w:hAnsi="NimbusSanL-Regu" w:cs="NimbusSanL-Regu"/>
          <w:i/>
          <w:sz w:val="19"/>
          <w:szCs w:val="19"/>
        </w:rPr>
        <w:t>and 20</w:t>
      </w:r>
      <w:r w:rsidRPr="008B0C30">
        <w:rPr>
          <w:rFonts w:ascii="CMSY8" w:hAnsi="CMSY8" w:cs="CMSY8"/>
          <w:i/>
          <w:sz w:val="14"/>
          <w:szCs w:val="14"/>
        </w:rPr>
        <w:t>_</w:t>
      </w:r>
      <w:r w:rsidRPr="008B0C30">
        <w:rPr>
          <w:rFonts w:ascii="NimbusSanL-Regu" w:hAnsi="NimbusSanL-Regu" w:cs="NimbusSanL-Regu"/>
          <w:i/>
          <w:sz w:val="19"/>
          <w:szCs w:val="19"/>
        </w:rPr>
        <w:t>N and between</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100m and 1500m depth.</w:t>
      </w:r>
      <w:proofErr w:type="gramEnd"/>
      <w:r w:rsidRPr="008B0C30">
        <w:rPr>
          <w:rFonts w:ascii="NimbusSanL-Regu" w:hAnsi="NimbusSanL-Regu" w:cs="NimbusSanL-Regu"/>
          <w:i/>
          <w:sz w:val="19"/>
          <w:szCs w:val="19"/>
        </w:rPr>
        <w:t xml:space="preserve"> Any ideas why this might be the case?</w:t>
      </w:r>
      <w:commentRangeEnd w:id="15"/>
      <w:r w:rsidR="007636E9" w:rsidRPr="008B0C30">
        <w:rPr>
          <w:rStyle w:val="CommentReference"/>
          <w:i/>
        </w:rPr>
        <w:commentReference w:id="15"/>
      </w:r>
      <w:r w:rsidRPr="008B0C30">
        <w:rPr>
          <w:rFonts w:ascii="NimbusSanL-Regu" w:hAnsi="NimbusSanL-Regu" w:cs="NimbusSanL-Regu"/>
          <w:i/>
          <w:sz w:val="19"/>
          <w:szCs w:val="19"/>
        </w:rPr>
        <w:t xml:space="preserve"> </w:t>
      </w:r>
      <w:commentRangeStart w:id="16"/>
      <w:r w:rsidRPr="008B0C30">
        <w:rPr>
          <w:rFonts w:ascii="NimbusSanL-Regu" w:hAnsi="NimbusSanL-Regu" w:cs="NimbusSanL-Regu"/>
          <w:i/>
          <w:sz w:val="19"/>
          <w:szCs w:val="19"/>
        </w:rPr>
        <w:t>Figure 8: This figure</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can</w:t>
      </w:r>
      <w:proofErr w:type="gramEnd"/>
      <w:r w:rsidRPr="008B0C30">
        <w:rPr>
          <w:rFonts w:ascii="NimbusSanL-Regu" w:hAnsi="NimbusSanL-Regu" w:cs="NimbusSanL-Regu"/>
          <w:i/>
          <w:sz w:val="19"/>
          <w:szCs w:val="19"/>
        </w:rPr>
        <w:t xml:space="preserve"> be deleted.</w:t>
      </w:r>
      <w:commentRangeEnd w:id="16"/>
      <w:r w:rsidR="00CA6722" w:rsidRPr="008B0C30">
        <w:rPr>
          <w:rStyle w:val="CommentReference"/>
          <w:i/>
        </w:rPr>
        <w:commentReference w:id="16"/>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commentRangeStart w:id="17"/>
      <w:r w:rsidRPr="008B0C30">
        <w:rPr>
          <w:rFonts w:ascii="NimbusSanL-Regu" w:hAnsi="NimbusSanL-Regu" w:cs="NimbusSanL-Regu"/>
          <w:i/>
          <w:sz w:val="19"/>
          <w:szCs w:val="19"/>
        </w:rPr>
        <w:t xml:space="preserve">References: Anderson et al., 1994: Redfield ratios of </w:t>
      </w:r>
      <w:proofErr w:type="spellStart"/>
      <w:r w:rsidRPr="008B0C30">
        <w:rPr>
          <w:rFonts w:ascii="NimbusSanL-Regu" w:hAnsi="NimbusSanL-Regu" w:cs="NimbusSanL-Regu"/>
          <w:i/>
          <w:sz w:val="19"/>
          <w:szCs w:val="19"/>
        </w:rPr>
        <w:t>remineralization</w:t>
      </w:r>
      <w:proofErr w:type="spellEnd"/>
      <w:r w:rsidRPr="008B0C30">
        <w:rPr>
          <w:rFonts w:ascii="NimbusSanL-Regu" w:hAnsi="NimbusSanL-Regu" w:cs="NimbusSanL-Regu"/>
          <w:i/>
          <w:sz w:val="19"/>
          <w:szCs w:val="19"/>
        </w:rPr>
        <w:t xml:space="preserve"> determined by</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nutrient</w:t>
      </w:r>
      <w:proofErr w:type="gramEnd"/>
      <w:r w:rsidRPr="008B0C30">
        <w:rPr>
          <w:rFonts w:ascii="NimbusSanL-Regu" w:hAnsi="NimbusSanL-Regu" w:cs="NimbusSanL-Regu"/>
          <w:i/>
          <w:sz w:val="19"/>
          <w:szCs w:val="19"/>
        </w:rPr>
        <w:t xml:space="preserve"> data analysis, Global </w:t>
      </w:r>
      <w:proofErr w:type="spellStart"/>
      <w:r w:rsidRPr="008B0C30">
        <w:rPr>
          <w:rFonts w:ascii="NimbusSanL-Regu" w:hAnsi="NimbusSanL-Regu" w:cs="NimbusSanL-Regu"/>
          <w:i/>
          <w:sz w:val="19"/>
          <w:szCs w:val="19"/>
        </w:rPr>
        <w:t>Biogeochem</w:t>
      </w:r>
      <w:proofErr w:type="spellEnd"/>
      <w:r w:rsidRPr="008B0C30">
        <w:rPr>
          <w:rFonts w:ascii="NimbusSanL-Regu" w:hAnsi="NimbusSanL-Regu" w:cs="NimbusSanL-Regu"/>
          <w:i/>
          <w:sz w:val="19"/>
          <w:szCs w:val="19"/>
        </w:rPr>
        <w:t>. Cycles, 13, 337-349. Bopp et al., 2002:</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r w:rsidRPr="008B0C30">
        <w:rPr>
          <w:rFonts w:ascii="NimbusSanL-Regu" w:hAnsi="NimbusSanL-Regu" w:cs="NimbusSanL-Regu"/>
          <w:i/>
          <w:sz w:val="19"/>
          <w:szCs w:val="19"/>
        </w:rPr>
        <w:t>Climate-induced oceanic oxygen fluxes: Implications for the contemporary carbon budget,</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 xml:space="preserve">Global </w:t>
      </w:r>
      <w:proofErr w:type="spellStart"/>
      <w:r w:rsidRPr="008B0C30">
        <w:rPr>
          <w:rFonts w:ascii="NimbusSanL-Regu" w:hAnsi="NimbusSanL-Regu" w:cs="NimbusSanL-Regu"/>
          <w:i/>
          <w:sz w:val="19"/>
          <w:szCs w:val="19"/>
        </w:rPr>
        <w:t>Biogeochem</w:t>
      </w:r>
      <w:proofErr w:type="spellEnd"/>
      <w:r w:rsidRPr="008B0C30">
        <w:rPr>
          <w:rFonts w:ascii="NimbusSanL-Regu" w:hAnsi="NimbusSanL-Regu" w:cs="NimbusSanL-Regu"/>
          <w:i/>
          <w:sz w:val="19"/>
          <w:szCs w:val="19"/>
        </w:rPr>
        <w:t>.</w:t>
      </w:r>
      <w:proofErr w:type="gramEnd"/>
      <w:r w:rsidRPr="008B0C30">
        <w:rPr>
          <w:rFonts w:ascii="NimbusSanL-Regu" w:hAnsi="NimbusSanL-Regu" w:cs="NimbusSanL-Regu"/>
          <w:i/>
          <w:sz w:val="19"/>
          <w:szCs w:val="19"/>
        </w:rPr>
        <w:t xml:space="preserve"> </w:t>
      </w:r>
      <w:proofErr w:type="gramStart"/>
      <w:r w:rsidRPr="008B0C30">
        <w:rPr>
          <w:rFonts w:ascii="NimbusSanL-Regu" w:hAnsi="NimbusSanL-Regu" w:cs="NimbusSanL-Regu"/>
          <w:i/>
          <w:sz w:val="19"/>
          <w:szCs w:val="19"/>
        </w:rPr>
        <w:t>Cycles, 16(2), 1022.</w:t>
      </w:r>
      <w:proofErr w:type="gramEnd"/>
      <w:r w:rsidRPr="008B0C30">
        <w:rPr>
          <w:rFonts w:ascii="NimbusSanL-Regu" w:hAnsi="NimbusSanL-Regu" w:cs="NimbusSanL-Regu"/>
          <w:i/>
          <w:sz w:val="19"/>
          <w:szCs w:val="19"/>
        </w:rPr>
        <w:t xml:space="preserve"> </w:t>
      </w:r>
      <w:proofErr w:type="spellStart"/>
      <w:r w:rsidRPr="008B0C30">
        <w:rPr>
          <w:rFonts w:ascii="NimbusSanL-Regu" w:hAnsi="NimbusSanL-Regu" w:cs="NimbusSanL-Regu"/>
          <w:i/>
          <w:sz w:val="19"/>
          <w:szCs w:val="19"/>
        </w:rPr>
        <w:t>Frölicher</w:t>
      </w:r>
      <w:proofErr w:type="spellEnd"/>
      <w:r w:rsidRPr="008B0C30">
        <w:rPr>
          <w:rFonts w:ascii="NimbusSanL-Regu" w:hAnsi="NimbusSanL-Regu" w:cs="NimbusSanL-Regu"/>
          <w:i/>
          <w:sz w:val="19"/>
          <w:szCs w:val="19"/>
        </w:rPr>
        <w:t xml:space="preserve"> et al. 2009, Natural variability</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and</w:t>
      </w:r>
      <w:proofErr w:type="gramEnd"/>
      <w:r w:rsidRPr="008B0C30">
        <w:rPr>
          <w:rFonts w:ascii="NimbusSanL-Regu" w:hAnsi="NimbusSanL-Regu" w:cs="NimbusSanL-Regu"/>
          <w:i/>
          <w:sz w:val="19"/>
          <w:szCs w:val="19"/>
        </w:rPr>
        <w:t xml:space="preserve"> anthropogenic trends in oceanic oxygen in a coupled carbon cycle-climate model,</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proofErr w:type="gramStart"/>
      <w:r w:rsidRPr="008B0C30">
        <w:rPr>
          <w:rFonts w:ascii="NimbusSanL-Regu" w:hAnsi="NimbusSanL-Regu" w:cs="NimbusSanL-Regu"/>
          <w:i/>
          <w:sz w:val="19"/>
          <w:szCs w:val="19"/>
        </w:rPr>
        <w:t xml:space="preserve">Global </w:t>
      </w:r>
      <w:proofErr w:type="spellStart"/>
      <w:r w:rsidRPr="008B0C30">
        <w:rPr>
          <w:rFonts w:ascii="NimbusSanL-Regu" w:hAnsi="NimbusSanL-Regu" w:cs="NimbusSanL-Regu"/>
          <w:i/>
          <w:sz w:val="19"/>
          <w:szCs w:val="19"/>
        </w:rPr>
        <w:t>Biogeochem</w:t>
      </w:r>
      <w:proofErr w:type="spellEnd"/>
      <w:r w:rsidRPr="008B0C30">
        <w:rPr>
          <w:rFonts w:ascii="NimbusSanL-Regu" w:hAnsi="NimbusSanL-Regu" w:cs="NimbusSanL-Regu"/>
          <w:i/>
          <w:sz w:val="19"/>
          <w:szCs w:val="19"/>
        </w:rPr>
        <w:t>.</w:t>
      </w:r>
      <w:proofErr w:type="gramEnd"/>
      <w:r w:rsidRPr="008B0C30">
        <w:rPr>
          <w:rFonts w:ascii="NimbusSanL-Regu" w:hAnsi="NimbusSanL-Regu" w:cs="NimbusSanL-Regu"/>
          <w:i/>
          <w:sz w:val="19"/>
          <w:szCs w:val="19"/>
        </w:rPr>
        <w:t xml:space="preserve"> </w:t>
      </w:r>
      <w:proofErr w:type="gramStart"/>
      <w:r w:rsidRPr="008B0C30">
        <w:rPr>
          <w:rFonts w:ascii="NimbusSanL-Regu" w:hAnsi="NimbusSanL-Regu" w:cs="NimbusSanL-Regu"/>
          <w:i/>
          <w:sz w:val="19"/>
          <w:szCs w:val="19"/>
        </w:rPr>
        <w:t>Cycles, 23, GB1003.</w:t>
      </w:r>
      <w:proofErr w:type="gramEnd"/>
      <w:r w:rsidRPr="008B0C30">
        <w:rPr>
          <w:rFonts w:ascii="NimbusSanL-Regu" w:hAnsi="NimbusSanL-Regu" w:cs="NimbusSanL-Regu"/>
          <w:i/>
          <w:sz w:val="19"/>
          <w:szCs w:val="19"/>
        </w:rPr>
        <w:t xml:space="preserve"> Garcia, et al., 2010, Dissolved Oxygen, Apparent</w:t>
      </w:r>
    </w:p>
    <w:p w:rsidR="00BF1320" w:rsidRPr="008B0C30" w:rsidRDefault="00BF1320" w:rsidP="00BF1320">
      <w:pPr>
        <w:autoSpaceDE w:val="0"/>
        <w:autoSpaceDN w:val="0"/>
        <w:adjustRightInd w:val="0"/>
        <w:spacing w:after="0" w:line="240" w:lineRule="auto"/>
        <w:rPr>
          <w:rFonts w:ascii="NimbusSanL-Regu" w:hAnsi="NimbusSanL-Regu" w:cs="NimbusSanL-Regu"/>
          <w:i/>
          <w:sz w:val="19"/>
          <w:szCs w:val="19"/>
        </w:rPr>
      </w:pPr>
      <w:r w:rsidRPr="008B0C30">
        <w:rPr>
          <w:rFonts w:ascii="NimbusSanL-Regu" w:hAnsi="NimbusSanL-Regu" w:cs="NimbusSanL-Regu"/>
          <w:i/>
          <w:sz w:val="19"/>
          <w:szCs w:val="19"/>
        </w:rPr>
        <w:t>Oxygen Utilization, and Oxygen Saturation, Government Printing Office, Washington,</w:t>
      </w:r>
    </w:p>
    <w:p w:rsidR="008B2E38" w:rsidRPr="008B0C30" w:rsidRDefault="00BF1320" w:rsidP="00BF1320">
      <w:pPr>
        <w:rPr>
          <w:rFonts w:ascii="NimbusSanL-Regu" w:hAnsi="NimbusSanL-Regu" w:cs="NimbusSanL-Regu"/>
          <w:i/>
          <w:sz w:val="19"/>
          <w:szCs w:val="19"/>
        </w:rPr>
      </w:pPr>
      <w:proofErr w:type="gramStart"/>
      <w:r w:rsidRPr="008B0C30">
        <w:rPr>
          <w:rFonts w:ascii="NimbusSanL-Regu" w:hAnsi="NimbusSanL-Regu" w:cs="NimbusSanL-Regu"/>
          <w:i/>
          <w:sz w:val="19"/>
          <w:szCs w:val="19"/>
        </w:rPr>
        <w:t>DC, 344pp.</w:t>
      </w:r>
      <w:commentRangeEnd w:id="17"/>
      <w:proofErr w:type="gramEnd"/>
      <w:r w:rsidR="003860EA" w:rsidRPr="008B0C30">
        <w:rPr>
          <w:rStyle w:val="CommentReference"/>
          <w:i/>
        </w:rPr>
        <w:commentReference w:id="17"/>
      </w:r>
    </w:p>
    <w:p w:rsidR="009C7284" w:rsidRDefault="009C7284" w:rsidP="00BF1320">
      <w:pPr>
        <w:rPr>
          <w:rFonts w:ascii="NimbusSanL-Regu" w:hAnsi="NimbusSanL-Regu" w:cs="NimbusSanL-Regu"/>
          <w:sz w:val="19"/>
          <w:szCs w:val="19"/>
        </w:rPr>
      </w:pPr>
    </w:p>
    <w:p w:rsidR="009C7284" w:rsidRPr="003A54C5" w:rsidRDefault="009C7284" w:rsidP="009C7284">
      <w:pPr>
        <w:autoSpaceDE w:val="0"/>
        <w:autoSpaceDN w:val="0"/>
        <w:adjustRightInd w:val="0"/>
        <w:spacing w:after="0" w:line="240" w:lineRule="auto"/>
        <w:rPr>
          <w:rFonts w:ascii="NimbusSanL-Regu" w:hAnsi="NimbusSanL-Regu" w:cs="NimbusSanL-Regu"/>
          <w:b/>
          <w:sz w:val="19"/>
          <w:szCs w:val="19"/>
          <w:u w:val="single"/>
        </w:rPr>
      </w:pPr>
      <w:r>
        <w:rPr>
          <w:rFonts w:ascii="NimbusSanL-Regu" w:hAnsi="NimbusSanL-Regu" w:cs="NimbusSanL-Regu"/>
          <w:b/>
          <w:sz w:val="19"/>
          <w:szCs w:val="19"/>
          <w:u w:val="single"/>
        </w:rPr>
        <w:t>Second</w:t>
      </w:r>
      <w:r w:rsidRPr="003A54C5">
        <w:rPr>
          <w:rFonts w:ascii="NimbusSanL-Regu" w:hAnsi="NimbusSanL-Regu" w:cs="NimbusSanL-Regu"/>
          <w:b/>
          <w:sz w:val="19"/>
          <w:szCs w:val="19"/>
          <w:u w:val="single"/>
        </w:rPr>
        <w:t xml:space="preserve"> referee’s report</w:t>
      </w:r>
    </w:p>
    <w:p w:rsidR="002F1934" w:rsidRDefault="002F1934" w:rsidP="009C7284">
      <w:pPr>
        <w:autoSpaceDE w:val="0"/>
        <w:autoSpaceDN w:val="0"/>
        <w:adjustRightInd w:val="0"/>
        <w:spacing w:after="0" w:line="240" w:lineRule="auto"/>
        <w:rPr>
          <w:rFonts w:ascii="NimbusSanL-Regu" w:hAnsi="NimbusSanL-Regu" w:cs="NimbusSanL-Regu"/>
          <w:sz w:val="19"/>
          <w:szCs w:val="19"/>
        </w:rPr>
      </w:pPr>
    </w:p>
    <w:p w:rsidR="009C7284" w:rsidRPr="00DD1F9B" w:rsidRDefault="009C7284" w:rsidP="00D33BAA">
      <w:pPr>
        <w:autoSpaceDE w:val="0"/>
        <w:autoSpaceDN w:val="0"/>
        <w:adjustRightInd w:val="0"/>
        <w:spacing w:after="0" w:line="240" w:lineRule="auto"/>
        <w:ind w:left="720" w:hanging="720"/>
        <w:rPr>
          <w:rFonts w:ascii="NimbusSanL-Regu" w:hAnsi="NimbusSanL-Regu" w:cs="NimbusSanL-Regu"/>
          <w:i/>
          <w:sz w:val="19"/>
          <w:szCs w:val="19"/>
        </w:rPr>
      </w:pPr>
      <w:commentRangeStart w:id="18"/>
      <w:r w:rsidRPr="00DD1F9B">
        <w:rPr>
          <w:rFonts w:ascii="NimbusSanL-Regu" w:hAnsi="NimbusSanL-Regu" w:cs="NimbusSanL-Regu"/>
          <w:i/>
          <w:sz w:val="19"/>
          <w:szCs w:val="19"/>
        </w:rPr>
        <w:t>SST observations from 1870-1880 are used but the time period that represent the</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oxygen</w:t>
      </w:r>
      <w:proofErr w:type="gramEnd"/>
      <w:r w:rsidRPr="00DD1F9B">
        <w:rPr>
          <w:rFonts w:ascii="NimbusSanL-Regu" w:hAnsi="NimbusSanL-Regu" w:cs="NimbusSanL-Regu"/>
          <w:i/>
          <w:sz w:val="19"/>
          <w:szCs w:val="19"/>
        </w:rPr>
        <w:t xml:space="preserve"> observations is not mentioned. Please make sure that consistent time periods</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are</w:t>
      </w:r>
      <w:proofErr w:type="gramEnd"/>
      <w:r w:rsidRPr="00DD1F9B">
        <w:rPr>
          <w:rFonts w:ascii="NimbusSanL-Regu" w:hAnsi="NimbusSanL-Regu" w:cs="NimbusSanL-Regu"/>
          <w:i/>
          <w:sz w:val="19"/>
          <w:szCs w:val="19"/>
        </w:rPr>
        <w:t xml:space="preserve"> used since a relation between SST bias and oxygen bias is invoked. I think it would</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be</w:t>
      </w:r>
      <w:proofErr w:type="gramEnd"/>
      <w:r w:rsidRPr="00DD1F9B">
        <w:rPr>
          <w:rFonts w:ascii="NimbusSanL-Regu" w:hAnsi="NimbusSanL-Regu" w:cs="NimbusSanL-Regu"/>
          <w:i/>
          <w:sz w:val="19"/>
          <w:szCs w:val="19"/>
        </w:rPr>
        <w:t xml:space="preserve"> better to use more recent data where the coverage is better.</w:t>
      </w:r>
      <w:commentRangeEnd w:id="18"/>
      <w:r w:rsidR="00D33BAA" w:rsidRPr="00DD1F9B">
        <w:rPr>
          <w:rStyle w:val="CommentReference"/>
          <w:i/>
        </w:rPr>
        <w:commentReference w:id="18"/>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commentRangeStart w:id="19"/>
      <w:r w:rsidRPr="00DD1F9B">
        <w:rPr>
          <w:rFonts w:ascii="NimbusSanL-Regu" w:hAnsi="NimbusSanL-Regu" w:cs="NimbusSanL-Regu"/>
          <w:i/>
          <w:sz w:val="19"/>
          <w:szCs w:val="19"/>
        </w:rPr>
        <w:t>On page 1462 lines 5-7 the authors find “agreement” between FAMOUS and</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r w:rsidRPr="00DD1F9B">
        <w:rPr>
          <w:rFonts w:ascii="NimbusSanL-Regu" w:hAnsi="NimbusSanL-Regu" w:cs="NimbusSanL-Regu"/>
          <w:i/>
          <w:sz w:val="19"/>
          <w:szCs w:val="19"/>
        </w:rPr>
        <w:t>HadGEM2-ES circulations “encouraging” but I don’t see much agreement. Also I think</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that</w:t>
      </w:r>
      <w:proofErr w:type="gramEnd"/>
      <w:r w:rsidRPr="00DD1F9B">
        <w:rPr>
          <w:rFonts w:ascii="NimbusSanL-Regu" w:hAnsi="NimbusSanL-Regu" w:cs="NimbusSanL-Regu"/>
          <w:i/>
          <w:sz w:val="19"/>
          <w:szCs w:val="19"/>
        </w:rPr>
        <w:t xml:space="preserve"> the FAMOUS circulation is clearly inconsistent with observations. E.g. it does not</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display</w:t>
      </w:r>
      <w:proofErr w:type="gramEnd"/>
      <w:r w:rsidRPr="00DD1F9B">
        <w:rPr>
          <w:rFonts w:ascii="NimbusSanL-Regu" w:hAnsi="NimbusSanL-Regu" w:cs="NimbusSanL-Regu"/>
          <w:i/>
          <w:sz w:val="19"/>
          <w:szCs w:val="19"/>
        </w:rPr>
        <w:t xml:space="preserve"> an Antarctic Bottom Water Cell, which is a fundamental property of the modern</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ocean</w:t>
      </w:r>
      <w:proofErr w:type="gramEnd"/>
      <w:r w:rsidRPr="00DD1F9B">
        <w:rPr>
          <w:rFonts w:ascii="NimbusSanL-Regu" w:hAnsi="NimbusSanL-Regu" w:cs="NimbusSanL-Regu"/>
          <w:i/>
          <w:sz w:val="19"/>
          <w:szCs w:val="19"/>
        </w:rPr>
        <w:t xml:space="preserve"> circulation. I think this should be stated clearly and the comparison to observations</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should</w:t>
      </w:r>
      <w:proofErr w:type="gramEnd"/>
      <w:r w:rsidRPr="00DD1F9B">
        <w:rPr>
          <w:rFonts w:ascii="NimbusSanL-Regu" w:hAnsi="NimbusSanL-Regu" w:cs="NimbusSanL-Regu"/>
          <w:i/>
          <w:sz w:val="19"/>
          <w:szCs w:val="19"/>
        </w:rPr>
        <w:t xml:space="preserve"> be extended to include AABW and flow of circumpolar deep water into the</w:t>
      </w:r>
    </w:p>
    <w:p w:rsidR="00D33BAA"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Indian and Pacific oceans.</w:t>
      </w:r>
      <w:proofErr w:type="gramEnd"/>
      <w:r w:rsidRPr="00DD1F9B">
        <w:rPr>
          <w:rFonts w:ascii="NimbusSanL-Regu" w:hAnsi="NimbusSanL-Regu" w:cs="NimbusSanL-Regu"/>
          <w:i/>
          <w:sz w:val="19"/>
          <w:szCs w:val="19"/>
        </w:rPr>
        <w:t xml:space="preserve"> </w:t>
      </w:r>
      <w:commentRangeEnd w:id="19"/>
      <w:r w:rsidR="00B00DA0" w:rsidRPr="00DD1F9B">
        <w:rPr>
          <w:rStyle w:val="CommentReference"/>
          <w:i/>
        </w:rPr>
        <w:commentReference w:id="19"/>
      </w:r>
    </w:p>
    <w:p w:rsidR="00D33BAA" w:rsidRPr="00DD1F9B" w:rsidRDefault="00D33BAA" w:rsidP="009C7284">
      <w:pPr>
        <w:autoSpaceDE w:val="0"/>
        <w:autoSpaceDN w:val="0"/>
        <w:adjustRightInd w:val="0"/>
        <w:spacing w:after="0" w:line="240" w:lineRule="auto"/>
        <w:rPr>
          <w:rFonts w:ascii="NimbusSanL-Regu" w:hAnsi="NimbusSanL-Regu" w:cs="NimbusSanL-Regu"/>
          <w:i/>
          <w:sz w:val="19"/>
          <w:szCs w:val="19"/>
        </w:rPr>
      </w:pP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commentRangeStart w:id="20"/>
      <w:r w:rsidRPr="00DD1F9B">
        <w:rPr>
          <w:rFonts w:ascii="NimbusSanL-Regu" w:hAnsi="NimbusSanL-Regu" w:cs="NimbusSanL-Regu"/>
          <w:i/>
          <w:sz w:val="19"/>
          <w:szCs w:val="19"/>
        </w:rPr>
        <w:t xml:space="preserve">I also recommend </w:t>
      </w:r>
      <w:proofErr w:type="gramStart"/>
      <w:r w:rsidRPr="00DD1F9B">
        <w:rPr>
          <w:rFonts w:ascii="NimbusSanL-Regu" w:hAnsi="NimbusSanL-Regu" w:cs="NimbusSanL-Regu"/>
          <w:i/>
          <w:sz w:val="19"/>
          <w:szCs w:val="19"/>
        </w:rPr>
        <w:t>to show</w:t>
      </w:r>
      <w:proofErr w:type="gramEnd"/>
      <w:r w:rsidRPr="00DD1F9B">
        <w:rPr>
          <w:rFonts w:ascii="NimbusSanL-Regu" w:hAnsi="NimbusSanL-Regu" w:cs="NimbusSanL-Regu"/>
          <w:i/>
          <w:sz w:val="19"/>
          <w:szCs w:val="19"/>
        </w:rPr>
        <w:t xml:space="preserve"> oxygen separately in the Atlantic</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and</w:t>
      </w:r>
      <w:proofErr w:type="gramEnd"/>
      <w:r w:rsidRPr="00DD1F9B">
        <w:rPr>
          <w:rFonts w:ascii="NimbusSanL-Regu" w:hAnsi="NimbusSanL-Regu" w:cs="NimbusSanL-Regu"/>
          <w:i/>
          <w:sz w:val="19"/>
          <w:szCs w:val="19"/>
        </w:rPr>
        <w:t xml:space="preserve"> Indian/Pacific oceans since deep waters have large differences.</w:t>
      </w:r>
      <w:commentRangeEnd w:id="20"/>
      <w:r w:rsidR="00C90E46" w:rsidRPr="00DD1F9B">
        <w:rPr>
          <w:rStyle w:val="CommentReference"/>
          <w:i/>
        </w:rPr>
        <w:commentReference w:id="20"/>
      </w:r>
    </w:p>
    <w:p w:rsidR="00222198" w:rsidRPr="00DD1F9B" w:rsidRDefault="00222198" w:rsidP="009C7284">
      <w:pPr>
        <w:autoSpaceDE w:val="0"/>
        <w:autoSpaceDN w:val="0"/>
        <w:adjustRightInd w:val="0"/>
        <w:spacing w:after="0" w:line="240" w:lineRule="auto"/>
        <w:rPr>
          <w:rFonts w:ascii="NimbusSanL-Regu" w:hAnsi="NimbusSanL-Regu" w:cs="NimbusSanL-Regu"/>
          <w:i/>
          <w:sz w:val="19"/>
          <w:szCs w:val="19"/>
        </w:rPr>
      </w:pP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commentRangeStart w:id="21"/>
      <w:r w:rsidRPr="00DD1F9B">
        <w:rPr>
          <w:rFonts w:ascii="NimbusSanL-Regu" w:hAnsi="NimbusSanL-Regu" w:cs="NimbusSanL-Regu"/>
          <w:i/>
          <w:sz w:val="19"/>
          <w:szCs w:val="19"/>
        </w:rPr>
        <w:t>I’m not convinced by the author’s attribution of low oxygen in the Southern Hemisphere</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to</w:t>
      </w:r>
      <w:proofErr w:type="gramEnd"/>
      <w:r w:rsidRPr="00DD1F9B">
        <w:rPr>
          <w:rFonts w:ascii="NimbusSanL-Regu" w:hAnsi="NimbusSanL-Regu" w:cs="NimbusSanL-Regu"/>
          <w:i/>
          <w:sz w:val="19"/>
          <w:szCs w:val="19"/>
        </w:rPr>
        <w:t xml:space="preserve"> equatorial productivity bias. Why would this not affect the </w:t>
      </w:r>
      <w:proofErr w:type="spellStart"/>
      <w:r w:rsidRPr="00DD1F9B">
        <w:rPr>
          <w:rFonts w:ascii="NimbusSanL-Regu" w:hAnsi="NimbusSanL-Regu" w:cs="NimbusSanL-Regu"/>
          <w:i/>
          <w:sz w:val="19"/>
          <w:szCs w:val="19"/>
        </w:rPr>
        <w:t>Northen</w:t>
      </w:r>
      <w:proofErr w:type="spellEnd"/>
      <w:r w:rsidRPr="00DD1F9B">
        <w:rPr>
          <w:rFonts w:ascii="NimbusSanL-Regu" w:hAnsi="NimbusSanL-Regu" w:cs="NimbusSanL-Regu"/>
          <w:i/>
          <w:sz w:val="19"/>
          <w:szCs w:val="19"/>
        </w:rPr>
        <w:t xml:space="preserve"> </w:t>
      </w:r>
      <w:proofErr w:type="gramStart"/>
      <w:r w:rsidRPr="00DD1F9B">
        <w:rPr>
          <w:rFonts w:ascii="NimbusSanL-Regu" w:hAnsi="NimbusSanL-Regu" w:cs="NimbusSanL-Regu"/>
          <w:i/>
          <w:sz w:val="19"/>
          <w:szCs w:val="19"/>
        </w:rPr>
        <w:t>Hemisphere</w:t>
      </w:r>
      <w:proofErr w:type="gramEnd"/>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equally</w:t>
      </w:r>
      <w:proofErr w:type="gramEnd"/>
      <w:r w:rsidRPr="00DD1F9B">
        <w:rPr>
          <w:rFonts w:ascii="NimbusSanL-Regu" w:hAnsi="NimbusSanL-Regu" w:cs="NimbusSanL-Regu"/>
          <w:i/>
          <w:sz w:val="19"/>
          <w:szCs w:val="19"/>
        </w:rPr>
        <w:t>?</w:t>
      </w:r>
      <w:commentRangeEnd w:id="21"/>
      <w:r w:rsidR="00222198" w:rsidRPr="00DD1F9B">
        <w:rPr>
          <w:rStyle w:val="CommentReference"/>
          <w:i/>
        </w:rPr>
        <w:commentReference w:id="21"/>
      </w:r>
    </w:p>
    <w:p w:rsidR="00D33BAA" w:rsidRPr="00DD1F9B" w:rsidRDefault="00D33BAA" w:rsidP="009C7284">
      <w:pPr>
        <w:autoSpaceDE w:val="0"/>
        <w:autoSpaceDN w:val="0"/>
        <w:adjustRightInd w:val="0"/>
        <w:spacing w:after="0" w:line="240" w:lineRule="auto"/>
        <w:rPr>
          <w:rFonts w:ascii="NimbusSanL-Regu" w:hAnsi="NimbusSanL-Regu" w:cs="NimbusSanL-Regu"/>
          <w:i/>
          <w:sz w:val="19"/>
          <w:szCs w:val="19"/>
        </w:rPr>
      </w:pP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commentRangeStart w:id="22"/>
      <w:r w:rsidRPr="00DD1F9B">
        <w:rPr>
          <w:rFonts w:ascii="NimbusSanL-Regu" w:hAnsi="NimbusSanL-Regu" w:cs="NimbusSanL-Regu"/>
          <w:i/>
          <w:sz w:val="19"/>
          <w:szCs w:val="19"/>
        </w:rPr>
        <w:t>Another useful comparison would be horizontally averaged (in different basins) vertical</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profiles</w:t>
      </w:r>
      <w:proofErr w:type="gramEnd"/>
      <w:r w:rsidRPr="00DD1F9B">
        <w:rPr>
          <w:rFonts w:ascii="NimbusSanL-Regu" w:hAnsi="NimbusSanL-Regu" w:cs="NimbusSanL-Regu"/>
          <w:i/>
          <w:sz w:val="19"/>
          <w:szCs w:val="19"/>
        </w:rPr>
        <w:t xml:space="preserve"> from the model(s) and observations. </w:t>
      </w:r>
      <w:commentRangeEnd w:id="22"/>
      <w:r w:rsidR="00E436B7" w:rsidRPr="00DD1F9B">
        <w:rPr>
          <w:rStyle w:val="CommentReference"/>
          <w:i/>
        </w:rPr>
        <w:commentReference w:id="22"/>
      </w:r>
      <w:commentRangeStart w:id="23"/>
      <w:r w:rsidRPr="00DD1F9B">
        <w:rPr>
          <w:rFonts w:ascii="NimbusSanL-Regu" w:hAnsi="NimbusSanL-Regu" w:cs="NimbusSanL-Regu"/>
          <w:i/>
          <w:sz w:val="19"/>
          <w:szCs w:val="19"/>
        </w:rPr>
        <w:t>This could be done by using only model</w:t>
      </w:r>
    </w:p>
    <w:p w:rsidR="00222198"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grid</w:t>
      </w:r>
      <w:proofErr w:type="gramEnd"/>
      <w:r w:rsidRPr="00DD1F9B">
        <w:rPr>
          <w:rFonts w:ascii="NimbusSanL-Regu" w:hAnsi="NimbusSanL-Regu" w:cs="NimbusSanL-Regu"/>
          <w:i/>
          <w:sz w:val="19"/>
          <w:szCs w:val="19"/>
        </w:rPr>
        <w:t xml:space="preserve"> points where observations exist and would better show differences. </w:t>
      </w:r>
      <w:commentRangeEnd w:id="23"/>
      <w:r w:rsidR="0076110C" w:rsidRPr="00DD1F9B">
        <w:rPr>
          <w:rStyle w:val="CommentReference"/>
          <w:i/>
        </w:rPr>
        <w:commentReference w:id="23"/>
      </w:r>
    </w:p>
    <w:p w:rsidR="00222198" w:rsidRPr="00DD1F9B" w:rsidRDefault="00222198" w:rsidP="009C7284">
      <w:pPr>
        <w:autoSpaceDE w:val="0"/>
        <w:autoSpaceDN w:val="0"/>
        <w:adjustRightInd w:val="0"/>
        <w:spacing w:after="0" w:line="240" w:lineRule="auto"/>
        <w:rPr>
          <w:rFonts w:ascii="NimbusSanL-Regu" w:hAnsi="NimbusSanL-Regu" w:cs="NimbusSanL-Regu"/>
          <w:i/>
          <w:sz w:val="19"/>
          <w:szCs w:val="19"/>
        </w:rPr>
      </w:pP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commentRangeStart w:id="24"/>
      <w:r w:rsidRPr="00DD1F9B">
        <w:rPr>
          <w:rFonts w:ascii="NimbusSanL-Regu" w:hAnsi="NimbusSanL-Regu" w:cs="NimbusSanL-Regu"/>
          <w:i/>
          <w:sz w:val="19"/>
          <w:szCs w:val="19"/>
        </w:rPr>
        <w:t>Apparent oxygen</w:t>
      </w:r>
      <w:r w:rsidR="00222198" w:rsidRPr="00DD1F9B">
        <w:rPr>
          <w:rFonts w:ascii="NimbusSanL-Regu" w:hAnsi="NimbusSanL-Regu" w:cs="NimbusSanL-Regu"/>
          <w:i/>
          <w:sz w:val="19"/>
          <w:szCs w:val="19"/>
        </w:rPr>
        <w:t xml:space="preserve"> </w:t>
      </w:r>
      <w:r w:rsidRPr="00DD1F9B">
        <w:rPr>
          <w:rFonts w:ascii="NimbusSanL-Regu" w:hAnsi="NimbusSanL-Regu" w:cs="NimbusSanL-Regu"/>
          <w:i/>
          <w:sz w:val="19"/>
          <w:szCs w:val="19"/>
        </w:rPr>
        <w:t>utilization (AOU) is another useful diagnostic that removes biases due to SST and</w:t>
      </w:r>
    </w:p>
    <w:p w:rsidR="009C7284" w:rsidRPr="00DD1F9B" w:rsidRDefault="009C7284" w:rsidP="009C7284">
      <w:pPr>
        <w:autoSpaceDE w:val="0"/>
        <w:autoSpaceDN w:val="0"/>
        <w:adjustRightInd w:val="0"/>
        <w:spacing w:after="0" w:line="240" w:lineRule="auto"/>
        <w:rPr>
          <w:rFonts w:ascii="NimbusSanL-Regu" w:hAnsi="NimbusSanL-Regu" w:cs="NimbusSanL-Regu"/>
          <w:i/>
          <w:sz w:val="19"/>
          <w:szCs w:val="19"/>
        </w:rPr>
      </w:pPr>
      <w:proofErr w:type="gramStart"/>
      <w:r w:rsidRPr="00DD1F9B">
        <w:rPr>
          <w:rFonts w:ascii="NimbusSanL-Regu" w:hAnsi="NimbusSanL-Regu" w:cs="NimbusSanL-Regu"/>
          <w:i/>
          <w:sz w:val="19"/>
          <w:szCs w:val="19"/>
        </w:rPr>
        <w:t>solubility</w:t>
      </w:r>
      <w:proofErr w:type="gramEnd"/>
      <w:r w:rsidRPr="00DD1F9B">
        <w:rPr>
          <w:rFonts w:ascii="NimbusSanL-Regu" w:hAnsi="NimbusSanL-Regu" w:cs="NimbusSanL-Regu"/>
          <w:i/>
          <w:sz w:val="19"/>
          <w:szCs w:val="19"/>
        </w:rPr>
        <w:t>.</w:t>
      </w:r>
      <w:commentRangeEnd w:id="24"/>
      <w:r w:rsidR="00171F55" w:rsidRPr="00DD1F9B">
        <w:rPr>
          <w:rStyle w:val="CommentReference"/>
          <w:i/>
        </w:rPr>
        <w:commentReference w:id="24"/>
      </w:r>
    </w:p>
    <w:p w:rsidR="00D33BAA" w:rsidRPr="00DD1F9B" w:rsidRDefault="00D33BAA" w:rsidP="009C7284">
      <w:pPr>
        <w:autoSpaceDE w:val="0"/>
        <w:autoSpaceDN w:val="0"/>
        <w:adjustRightInd w:val="0"/>
        <w:spacing w:after="0" w:line="240" w:lineRule="auto"/>
        <w:rPr>
          <w:rFonts w:ascii="NimbusSanL-Regu" w:hAnsi="NimbusSanL-Regu" w:cs="NimbusSanL-Regu"/>
          <w:i/>
          <w:sz w:val="19"/>
          <w:szCs w:val="19"/>
        </w:rPr>
      </w:pPr>
    </w:p>
    <w:p w:rsidR="009C7284" w:rsidRPr="00DD1F9B" w:rsidRDefault="009C7284" w:rsidP="009C7284">
      <w:pPr>
        <w:rPr>
          <w:i/>
        </w:rPr>
      </w:pPr>
      <w:commentRangeStart w:id="25"/>
      <w:r w:rsidRPr="00DD1F9B">
        <w:rPr>
          <w:rFonts w:ascii="NimbusSanL-Regu" w:hAnsi="NimbusSanL-Regu" w:cs="NimbusSanL-Regu"/>
          <w:i/>
          <w:sz w:val="19"/>
          <w:szCs w:val="19"/>
        </w:rPr>
        <w:t xml:space="preserve">I think the paper lacks in citing previous oxygen </w:t>
      </w:r>
      <w:proofErr w:type="spellStart"/>
      <w:r w:rsidRPr="00DD1F9B">
        <w:rPr>
          <w:rFonts w:ascii="NimbusSanL-Regu" w:hAnsi="NimbusSanL-Regu" w:cs="NimbusSanL-Regu"/>
          <w:i/>
          <w:sz w:val="19"/>
          <w:szCs w:val="19"/>
        </w:rPr>
        <w:t>modeling</w:t>
      </w:r>
      <w:proofErr w:type="spellEnd"/>
      <w:r w:rsidRPr="00DD1F9B">
        <w:rPr>
          <w:rFonts w:ascii="NimbusSanL-Regu" w:hAnsi="NimbusSanL-Regu" w:cs="NimbusSanL-Regu"/>
          <w:i/>
          <w:sz w:val="19"/>
          <w:szCs w:val="19"/>
        </w:rPr>
        <w:t xml:space="preserve"> work.</w:t>
      </w:r>
      <w:commentRangeEnd w:id="25"/>
      <w:r w:rsidR="00165595" w:rsidRPr="00DD1F9B">
        <w:rPr>
          <w:rStyle w:val="CommentReference"/>
          <w:i/>
        </w:rPr>
        <w:commentReference w:id="25"/>
      </w:r>
      <w:r w:rsidR="00222198" w:rsidRPr="00DD1F9B">
        <w:rPr>
          <w:rFonts w:ascii="NimbusSanL-Regu" w:hAnsi="NimbusSanL-Regu" w:cs="NimbusSanL-Regu"/>
          <w:i/>
          <w:sz w:val="19"/>
          <w:szCs w:val="19"/>
        </w:rPr>
        <w:t xml:space="preserve"> </w:t>
      </w:r>
    </w:p>
    <w:sectPr w:rsidR="009C7284" w:rsidRPr="00DD1F9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HT Williams" w:date="2014-05-12T16:28:00Z" w:initials="JHTW">
    <w:p w:rsidR="003C6D4D" w:rsidRDefault="003C6D4D">
      <w:pPr>
        <w:pStyle w:val="CommentText"/>
      </w:pPr>
      <w:r>
        <w:rPr>
          <w:rStyle w:val="CommentReference"/>
        </w:rPr>
        <w:annotationRef/>
      </w:r>
      <w:r>
        <w:t>Done.</w:t>
      </w:r>
    </w:p>
  </w:comment>
  <w:comment w:id="2" w:author="JHT Williams" w:date="2014-05-15T09:37:00Z" w:initials="JHTW">
    <w:p w:rsidR="003C6D4D" w:rsidRDefault="003C6D4D">
      <w:pPr>
        <w:pStyle w:val="CommentText"/>
      </w:pPr>
      <w:r>
        <w:rPr>
          <w:rStyle w:val="CommentReference"/>
        </w:rPr>
        <w:annotationRef/>
      </w:r>
      <w:r>
        <w:t xml:space="preserve">Some text has been added </w:t>
      </w:r>
      <w:r w:rsidR="00A07A0A">
        <w:t>expanding on</w:t>
      </w:r>
      <w:r>
        <w:t xml:space="preserve"> this point.</w:t>
      </w:r>
    </w:p>
  </w:comment>
  <w:comment w:id="3" w:author="JHT Williams" w:date="2014-05-12T16:33:00Z" w:initials="JHTW">
    <w:p w:rsidR="00304B64" w:rsidRDefault="00304B64">
      <w:pPr>
        <w:pStyle w:val="CommentText"/>
      </w:pPr>
      <w:r>
        <w:rPr>
          <w:rStyle w:val="CommentReference"/>
        </w:rPr>
        <w:annotationRef/>
      </w:r>
      <w:r>
        <w:t>The authors have reworded this section and have added some further text below concerning the history and development of the FAMOUS model.</w:t>
      </w:r>
    </w:p>
  </w:comment>
  <w:comment w:id="4" w:author="JHT Williams" w:date="2014-05-12T16:37:00Z" w:initials="JHTW">
    <w:p w:rsidR="00304B64" w:rsidRDefault="00304B64">
      <w:pPr>
        <w:pStyle w:val="CommentText"/>
      </w:pPr>
      <w:r>
        <w:rPr>
          <w:rStyle w:val="CommentReference"/>
        </w:rPr>
        <w:annotationRef/>
      </w:r>
      <w:r>
        <w:t>The authors are very grateful for these specific recommendations, both of which have been incorporated.  The review paper of Peña et al. (2010) has also been cited.</w:t>
      </w:r>
    </w:p>
  </w:comment>
  <w:comment w:id="5" w:author="JHT Williams" w:date="2014-05-15T10:02:00Z" w:initials="JHTW">
    <w:p w:rsidR="002658DE" w:rsidRDefault="002658DE">
      <w:pPr>
        <w:pStyle w:val="CommentText"/>
      </w:pPr>
      <w:r>
        <w:rPr>
          <w:rStyle w:val="CommentReference"/>
        </w:rPr>
        <w:annotationRef/>
      </w:r>
      <w:r>
        <w:t>The units are Celsius and this has</w:t>
      </w:r>
      <w:r w:rsidR="00524C15">
        <w:t xml:space="preserve"> now</w:t>
      </w:r>
      <w:r>
        <w:t xml:space="preserve"> been made clear</w:t>
      </w:r>
      <w:r w:rsidR="00524C15">
        <w:t>er</w:t>
      </w:r>
      <w:r>
        <w:t xml:space="preserve"> in the text.</w:t>
      </w:r>
    </w:p>
  </w:comment>
  <w:comment w:id="6" w:author="JHT Williams" w:date="2014-05-12T16:42:00Z" w:initials="JHTW">
    <w:p w:rsidR="002658DE" w:rsidRDefault="002658DE">
      <w:pPr>
        <w:pStyle w:val="CommentText"/>
      </w:pPr>
      <w:r>
        <w:rPr>
          <w:rStyle w:val="CommentReference"/>
        </w:rPr>
        <w:annotationRef/>
      </w:r>
      <w:r>
        <w:t>As stated above in comment JHTW3 above, the text concerning the history and development of FAMOUS has been simplified. The authors are grateful for this being pointed out and we hope that this is now clearer for a more general readership.</w:t>
      </w:r>
    </w:p>
  </w:comment>
  <w:comment w:id="7" w:author="JHT Williams" w:date="2014-05-12T17:00:00Z" w:initials="JHTW">
    <w:p w:rsidR="00FB4D72" w:rsidRDefault="00FB4D72">
      <w:pPr>
        <w:pStyle w:val="CommentText"/>
      </w:pPr>
      <w:r>
        <w:rPr>
          <w:rStyle w:val="CommentReference"/>
        </w:rPr>
        <w:annotationRef/>
      </w:r>
      <w:r>
        <w:t xml:space="preserve">The authors acknowledge this point and have </w:t>
      </w:r>
      <w:proofErr w:type="spellStart"/>
      <w:r>
        <w:t>replotted</w:t>
      </w:r>
      <w:proofErr w:type="spellEnd"/>
      <w:r>
        <w:t xml:space="preserve"> the observed data to give a decadal mean which is coincident with the simulated data. </w:t>
      </w:r>
      <w:r w:rsidR="007B53F5">
        <w:t xml:space="preserve">As the referee states, the precise decadal mean of the observations which is used makes very little difference to the conclusions reached and text has been added to make this point. </w:t>
      </w:r>
      <w:r>
        <w:t xml:space="preserve"> </w:t>
      </w:r>
    </w:p>
  </w:comment>
  <w:comment w:id="8" w:author="JHT Williams" w:date="2014-05-12T17:10:00Z" w:initials="JHTW">
    <w:p w:rsidR="00095B49" w:rsidRDefault="00095B49">
      <w:pPr>
        <w:pStyle w:val="CommentText"/>
      </w:pPr>
      <w:r>
        <w:rPr>
          <w:rStyle w:val="CommentReference"/>
        </w:rPr>
        <w:annotationRef/>
      </w:r>
      <w:r>
        <w:t xml:space="preserve">The original reason for choosing this threshold was that in Figure 2 in the original manuscript, the contour resolution is 2 degrees. As a sensitivity study, we have performed the same calculation using 1 degree and 3 degree thresholds and </w:t>
      </w:r>
      <w:r w:rsidR="00F126AA">
        <w:t>analogous</w:t>
      </w:r>
      <w:r>
        <w:t xml:space="preserve"> conclusion</w:t>
      </w:r>
      <w:r w:rsidR="00F126AA">
        <w:t>s</w:t>
      </w:r>
      <w:r>
        <w:t xml:space="preserve"> w</w:t>
      </w:r>
      <w:r w:rsidR="00F126AA">
        <w:t>ere</w:t>
      </w:r>
      <w:r>
        <w:t xml:space="preserve"> reached in all cases</w:t>
      </w:r>
      <w:r w:rsidR="00F126AA">
        <w:t>.</w:t>
      </w:r>
    </w:p>
  </w:comment>
  <w:comment w:id="9" w:author="JHT Williams" w:date="2014-05-13T12:58:00Z" w:initials="JHTW">
    <w:p w:rsidR="00927F55" w:rsidRDefault="00927F55">
      <w:pPr>
        <w:pStyle w:val="CommentText"/>
      </w:pPr>
      <w:r>
        <w:rPr>
          <w:rStyle w:val="CommentReference"/>
        </w:rPr>
        <w:annotationRef/>
      </w:r>
      <w:r>
        <w:t xml:space="preserve">We think that the addition of AOU figures (which have studied on a global and basin scale) have added a very useful extra dimension to the </w:t>
      </w:r>
      <w:r w:rsidR="00FE6375">
        <w:t>paper</w:t>
      </w:r>
      <w:r w:rsidR="00222198">
        <w:t xml:space="preserve"> and we are grateful for this suggestion</w:t>
      </w:r>
      <w:r w:rsidR="00FE6375">
        <w:t>.</w:t>
      </w:r>
    </w:p>
  </w:comment>
  <w:comment w:id="10" w:author="JHT Williams" w:date="2014-05-15T10:07:00Z" w:initials="JHTW">
    <w:p w:rsidR="003C613C" w:rsidRDefault="003C613C">
      <w:pPr>
        <w:pStyle w:val="CommentText"/>
      </w:pPr>
      <w:r>
        <w:rPr>
          <w:rStyle w:val="CommentReference"/>
        </w:rPr>
        <w:annotationRef/>
      </w:r>
      <w:r>
        <w:t xml:space="preserve">Some text has been added to the draft manuscript explaining that in the original tuning of this model (Williams et al., 2013), it was surface nitrate concentration (not NPP) which was used as the tuning target in the ocean perturbed physics ensemble used. Fundamentally this NPP bloom is not ideal, however, with the size of the ensemble which was used in Williams et al. (2013) it was felt that this overestimation of NPP was acceptable given the </w:t>
      </w:r>
      <w:r w:rsidR="0012650A">
        <w:t>significant</w:t>
      </w:r>
      <w:r>
        <w:t xml:space="preserve"> improvement in </w:t>
      </w:r>
      <w:r w:rsidR="0012650A">
        <w:t xml:space="preserve">model </w:t>
      </w:r>
      <w:r>
        <w:t>climatology obtained</w:t>
      </w:r>
      <w:r w:rsidR="006F2CEA">
        <w:t xml:space="preserve"> across many meteorological metrics</w:t>
      </w:r>
      <w:r>
        <w:t xml:space="preserve">.  </w:t>
      </w:r>
    </w:p>
  </w:comment>
  <w:comment w:id="11" w:author="JHT Williams" w:date="2014-05-13T11:36:00Z" w:initials="JHTW">
    <w:p w:rsidR="00BE522E" w:rsidRDefault="00BE522E">
      <w:pPr>
        <w:pStyle w:val="CommentText"/>
      </w:pPr>
      <w:r>
        <w:rPr>
          <w:rStyle w:val="CommentReference"/>
        </w:rPr>
        <w:annotationRef/>
      </w:r>
      <w:r>
        <w:t>Changed.</w:t>
      </w:r>
    </w:p>
  </w:comment>
  <w:comment w:id="12" w:author="JHT Williams" w:date="2014-05-13T11:36:00Z" w:initials="JHTW">
    <w:p w:rsidR="00BE522E" w:rsidRDefault="00BE522E">
      <w:pPr>
        <w:pStyle w:val="CommentText"/>
      </w:pPr>
      <w:r>
        <w:rPr>
          <w:rStyle w:val="CommentReference"/>
        </w:rPr>
        <w:annotationRef/>
      </w:r>
      <w:r>
        <w:t>Changed.</w:t>
      </w:r>
    </w:p>
  </w:comment>
  <w:comment w:id="13" w:author="JHT Williams" w:date="2014-05-13T11:36:00Z" w:initials="JHTW">
    <w:p w:rsidR="00BE522E" w:rsidRDefault="00BE522E">
      <w:pPr>
        <w:pStyle w:val="CommentText"/>
      </w:pPr>
      <w:r>
        <w:rPr>
          <w:rStyle w:val="CommentReference"/>
        </w:rPr>
        <w:annotationRef/>
      </w:r>
      <w:r>
        <w:t>Changed.</w:t>
      </w:r>
    </w:p>
  </w:comment>
  <w:comment w:id="14" w:author="JHT Williams" w:date="2014-05-13T11:51:00Z" w:initials="JHTW">
    <w:p w:rsidR="00B50229" w:rsidRDefault="00B50229">
      <w:pPr>
        <w:pStyle w:val="CommentText"/>
      </w:pPr>
      <w:r>
        <w:rPr>
          <w:rStyle w:val="CommentReference"/>
        </w:rPr>
        <w:annotationRef/>
      </w:r>
      <w:r>
        <w:t>Good suggestion, thank you. This has been changed.</w:t>
      </w:r>
    </w:p>
  </w:comment>
  <w:comment w:id="15" w:author="JHT Williams" w:date="2014-05-15T10:10:00Z" w:initials="JHTW">
    <w:p w:rsidR="007636E9" w:rsidRDefault="007636E9">
      <w:pPr>
        <w:pStyle w:val="CommentText"/>
      </w:pPr>
      <w:r>
        <w:rPr>
          <w:rStyle w:val="CommentReference"/>
        </w:rPr>
        <w:annotationRef/>
      </w:r>
      <w:r>
        <w:t>We have shown</w:t>
      </w:r>
      <w:r w:rsidR="0012650A">
        <w:t xml:space="preserve"> and explained</w:t>
      </w:r>
      <w:r>
        <w:t xml:space="preserve"> (through basin-scale decomposition) that this overestimation is mostly due to the Pacific</w:t>
      </w:r>
      <w:r w:rsidR="00624D0C">
        <w:t xml:space="preserve">, where both models tend to underestimate </w:t>
      </w:r>
      <w:r w:rsidR="00117585">
        <w:t xml:space="preserve">mid-to-high latitude </w:t>
      </w:r>
      <w:r w:rsidR="00624D0C">
        <w:t>NPP</w:t>
      </w:r>
      <w:r>
        <w:t xml:space="preserve">.  </w:t>
      </w:r>
    </w:p>
  </w:comment>
  <w:comment w:id="16" w:author="JHT Williams" w:date="2014-05-13T12:03:00Z" w:initials="JHTW">
    <w:p w:rsidR="00CA6722" w:rsidRDefault="00CA6722">
      <w:pPr>
        <w:pStyle w:val="CommentText"/>
      </w:pPr>
      <w:r>
        <w:rPr>
          <w:rStyle w:val="CommentReference"/>
        </w:rPr>
        <w:annotationRef/>
      </w:r>
      <w:r>
        <w:t>Deleted.</w:t>
      </w:r>
    </w:p>
  </w:comment>
  <w:comment w:id="17" w:author="JHT Williams" w:date="2014-05-15T10:12:00Z" w:initials="JHTW">
    <w:p w:rsidR="003860EA" w:rsidRDefault="003860EA">
      <w:pPr>
        <w:pStyle w:val="CommentText"/>
      </w:pPr>
      <w:r>
        <w:rPr>
          <w:rStyle w:val="CommentReference"/>
        </w:rPr>
        <w:annotationRef/>
      </w:r>
      <w:r>
        <w:t xml:space="preserve">The authors are very grateful the reviewer for </w:t>
      </w:r>
      <w:r w:rsidR="00673789">
        <w:t>point out</w:t>
      </w:r>
      <w:r>
        <w:t xml:space="preserve"> these very helpful references</w:t>
      </w:r>
      <w:r w:rsidR="005B04FC">
        <w:t>, all of which have been incorporated into the latest draft of the manuscript</w:t>
      </w:r>
      <w:r>
        <w:t>.</w:t>
      </w:r>
      <w:r w:rsidR="00673789">
        <w:t xml:space="preserve"> We have also added a reference to the review paper of Peña et al. (2010).</w:t>
      </w:r>
    </w:p>
  </w:comment>
  <w:comment w:id="18" w:author="JHT Williams" w:date="2014-05-15T10:23:00Z" w:initials="JHTW">
    <w:p w:rsidR="00D33BAA" w:rsidRDefault="00D33BAA">
      <w:pPr>
        <w:pStyle w:val="CommentText"/>
      </w:pPr>
      <w:r>
        <w:rPr>
          <w:rStyle w:val="CommentReference"/>
        </w:rPr>
        <w:annotationRef/>
      </w:r>
      <w:r>
        <w:t xml:space="preserve">This is </w:t>
      </w:r>
      <w:r w:rsidR="00DD1F9B">
        <w:t xml:space="preserve">analogous </w:t>
      </w:r>
      <w:r>
        <w:t>to the point made above by the first referee and has already been addressed. The authors agree with this point.</w:t>
      </w:r>
    </w:p>
  </w:comment>
  <w:comment w:id="19" w:author="JHT Williams" w:date="2014-05-15T10:25:00Z" w:initials="JHTW">
    <w:p w:rsidR="00B00DA0" w:rsidRDefault="00B00DA0">
      <w:pPr>
        <w:pStyle w:val="CommentText"/>
      </w:pPr>
      <w:r>
        <w:rPr>
          <w:rStyle w:val="CommentReference"/>
        </w:rPr>
        <w:annotationRef/>
      </w:r>
      <w:r>
        <w:t xml:space="preserve">With hindsight, the authors agree with this comment and the wording of the manuscript has been amended accordingly. The further elucidate this, we have also added further discussion with reference to the observationally-based study of Lumpkin and Speer (2007). We have </w:t>
      </w:r>
      <w:r w:rsidR="00DD1F9B">
        <w:t xml:space="preserve">also </w:t>
      </w:r>
      <w:r>
        <w:t xml:space="preserve">added a figure </w:t>
      </w:r>
      <w:r w:rsidR="00DD1F9B">
        <w:t xml:space="preserve">to the draft manuscript </w:t>
      </w:r>
      <w:r>
        <w:t>showing the Pacific ocean circulation as suggested by the referee however we have not included the same for the Indian ocean since we feel that this would</w:t>
      </w:r>
      <w:r w:rsidR="00BA4977">
        <w:t xml:space="preserve"> make the paper too long and would</w:t>
      </w:r>
      <w:r>
        <w:t xml:space="preserve"> dilute the points being made here. The Indian ocean basin is considerably smaller that either the Pacific or Atlantic and we feel that we are able to answer the referees’ point without invoking it.</w:t>
      </w:r>
    </w:p>
  </w:comment>
  <w:comment w:id="20" w:author="JHT Williams" w:date="2014-05-13T12:55:00Z" w:initials="JHTW">
    <w:p w:rsidR="00C90E46" w:rsidRDefault="00C90E46">
      <w:pPr>
        <w:pStyle w:val="CommentText"/>
      </w:pPr>
      <w:r>
        <w:rPr>
          <w:rStyle w:val="CommentReference"/>
        </w:rPr>
        <w:annotationRef/>
      </w:r>
      <w:r>
        <w:t>We have added a new figure to the draft manuscript which shows the oxygen concentration in the Pacific Ocean but, as stated above, we do not feel that it is necessary to do the same for the Indian Ocean.</w:t>
      </w:r>
    </w:p>
  </w:comment>
  <w:comment w:id="21" w:author="JHT Williams" w:date="2014-05-13T13:02:00Z" w:initials="JHTW">
    <w:p w:rsidR="00222198" w:rsidRDefault="00222198">
      <w:pPr>
        <w:pStyle w:val="CommentText"/>
      </w:pPr>
      <w:r>
        <w:rPr>
          <w:rStyle w:val="CommentReference"/>
        </w:rPr>
        <w:annotationRef/>
      </w:r>
      <w:r>
        <w:t>As stated above in our reply to the first referee, the authors are very grateful for the suggested inclusion of AOU distribution, which we feel enable us to answer this specific point (i.e. that the AOU shows that the waters of the north Atlantic are over-saturated with respect oxygen).</w:t>
      </w:r>
    </w:p>
  </w:comment>
  <w:comment w:id="22" w:author="JHT Williams" w:date="2014-05-13T13:04:00Z" w:initials="JHTW">
    <w:p w:rsidR="00E436B7" w:rsidRDefault="00E436B7">
      <w:pPr>
        <w:pStyle w:val="CommentText"/>
      </w:pPr>
      <w:r>
        <w:rPr>
          <w:rStyle w:val="CommentReference"/>
        </w:rPr>
        <w:annotationRef/>
      </w:r>
      <w:r>
        <w:t xml:space="preserve">Figures of AOU, oxygen, and circulation patterns are now </w:t>
      </w:r>
      <w:r w:rsidR="00FE3EB9">
        <w:t>present for</w:t>
      </w:r>
      <w:r>
        <w:t xml:space="preserve"> the global ocean, the Pacific and the Atlantic.</w:t>
      </w:r>
      <w:r w:rsidR="00FE3EB9">
        <w:t xml:space="preserve"> We feel that the addition of this level of detail makes our points more succinctly and completely so we are grateful for this suggestion.</w:t>
      </w:r>
    </w:p>
  </w:comment>
  <w:comment w:id="23" w:author="JHT Williams" w:date="2014-05-13T13:07:00Z" w:initials="JHTW">
    <w:p w:rsidR="0076110C" w:rsidRDefault="0076110C">
      <w:pPr>
        <w:pStyle w:val="CommentText"/>
      </w:pPr>
      <w:r>
        <w:rPr>
          <w:rStyle w:val="CommentReference"/>
        </w:rPr>
        <w:annotationRef/>
      </w:r>
      <w:r>
        <w:t>It was decided to use the spatially-complete World Ocean Atlas for the basin-scale oxygen decomposition (see above in the response t</w:t>
      </w:r>
      <w:r w:rsidR="00165595">
        <w:t>o the first referee, point 4).</w:t>
      </w:r>
    </w:p>
  </w:comment>
  <w:comment w:id="24" w:author="JHT Williams" w:date="2014-05-13T13:07:00Z" w:initials="JHTW">
    <w:p w:rsidR="00171F55" w:rsidRDefault="00171F55">
      <w:pPr>
        <w:pStyle w:val="CommentText"/>
      </w:pPr>
      <w:r>
        <w:rPr>
          <w:rStyle w:val="CommentReference"/>
        </w:rPr>
        <w:annotationRef/>
      </w:r>
      <w:r>
        <w:t>See above comments to both referees.</w:t>
      </w:r>
    </w:p>
  </w:comment>
  <w:comment w:id="25" w:author="JHT Williams" w:date="2014-05-13T13:08:00Z" w:initials="JHTW">
    <w:p w:rsidR="00165595" w:rsidRDefault="00165595">
      <w:pPr>
        <w:pStyle w:val="CommentText"/>
      </w:pPr>
      <w:r>
        <w:rPr>
          <w:rStyle w:val="CommentReference"/>
        </w:rPr>
        <w:annotationRef/>
      </w:r>
      <w:r>
        <w:t>Se</w:t>
      </w:r>
      <w:bookmarkStart w:id="26" w:name="_GoBack"/>
      <w:bookmarkEnd w:id="26"/>
      <w:r>
        <w:t>e comment above with respect to the analogous comment from the first referee.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SanL-Regu">
    <w:panose1 w:val="00000000000000000000"/>
    <w:charset w:val="00"/>
    <w:family w:val="auto"/>
    <w:notTrueType/>
    <w:pitch w:val="default"/>
    <w:sig w:usb0="00000003" w:usb1="00000000" w:usb2="00000000" w:usb3="00000000" w:csb0="00000001" w:csb1="00000000"/>
  </w:font>
  <w:font w:name="CMSY8">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320"/>
    <w:rsid w:val="00056F25"/>
    <w:rsid w:val="00095B49"/>
    <w:rsid w:val="001122D5"/>
    <w:rsid w:val="00117585"/>
    <w:rsid w:val="0012650A"/>
    <w:rsid w:val="00154B27"/>
    <w:rsid w:val="00165595"/>
    <w:rsid w:val="00171F55"/>
    <w:rsid w:val="00215BEE"/>
    <w:rsid w:val="00216C6A"/>
    <w:rsid w:val="00222198"/>
    <w:rsid w:val="002658DE"/>
    <w:rsid w:val="002D3683"/>
    <w:rsid w:val="002F1934"/>
    <w:rsid w:val="00304B64"/>
    <w:rsid w:val="003860EA"/>
    <w:rsid w:val="003A54C5"/>
    <w:rsid w:val="003B4948"/>
    <w:rsid w:val="003C04D0"/>
    <w:rsid w:val="003C613C"/>
    <w:rsid w:val="003C6D4D"/>
    <w:rsid w:val="00440A15"/>
    <w:rsid w:val="0050385B"/>
    <w:rsid w:val="00524C15"/>
    <w:rsid w:val="005B04FC"/>
    <w:rsid w:val="00624D0C"/>
    <w:rsid w:val="0064337C"/>
    <w:rsid w:val="00673789"/>
    <w:rsid w:val="00692FD9"/>
    <w:rsid w:val="006A0144"/>
    <w:rsid w:val="006F2CEA"/>
    <w:rsid w:val="00717D33"/>
    <w:rsid w:val="0076110C"/>
    <w:rsid w:val="007636E9"/>
    <w:rsid w:val="007674B0"/>
    <w:rsid w:val="007B53F5"/>
    <w:rsid w:val="0088613A"/>
    <w:rsid w:val="008B0C30"/>
    <w:rsid w:val="00927F55"/>
    <w:rsid w:val="009B6081"/>
    <w:rsid w:val="009C7284"/>
    <w:rsid w:val="009F52BD"/>
    <w:rsid w:val="00A07A0A"/>
    <w:rsid w:val="00A3700D"/>
    <w:rsid w:val="00A840C8"/>
    <w:rsid w:val="00B00DA0"/>
    <w:rsid w:val="00B13643"/>
    <w:rsid w:val="00B50229"/>
    <w:rsid w:val="00B77B2A"/>
    <w:rsid w:val="00BA4977"/>
    <w:rsid w:val="00BE522E"/>
    <w:rsid w:val="00BF1320"/>
    <w:rsid w:val="00C000EE"/>
    <w:rsid w:val="00C90E46"/>
    <w:rsid w:val="00CA6722"/>
    <w:rsid w:val="00D33BAA"/>
    <w:rsid w:val="00DD1F9B"/>
    <w:rsid w:val="00E13E6F"/>
    <w:rsid w:val="00E436B7"/>
    <w:rsid w:val="00F126AA"/>
    <w:rsid w:val="00F403F3"/>
    <w:rsid w:val="00F71A90"/>
    <w:rsid w:val="00FB4D72"/>
    <w:rsid w:val="00FE3EB9"/>
    <w:rsid w:val="00FE6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4C5"/>
    <w:pPr>
      <w:ind w:left="720"/>
      <w:contextualSpacing/>
    </w:pPr>
  </w:style>
  <w:style w:type="character" w:styleId="CommentReference">
    <w:name w:val="annotation reference"/>
    <w:basedOn w:val="DefaultParagraphFont"/>
    <w:uiPriority w:val="99"/>
    <w:semiHidden/>
    <w:unhideWhenUsed/>
    <w:rsid w:val="003C6D4D"/>
    <w:rPr>
      <w:sz w:val="16"/>
      <w:szCs w:val="16"/>
    </w:rPr>
  </w:style>
  <w:style w:type="paragraph" w:styleId="CommentText">
    <w:name w:val="annotation text"/>
    <w:basedOn w:val="Normal"/>
    <w:link w:val="CommentTextChar"/>
    <w:uiPriority w:val="99"/>
    <w:semiHidden/>
    <w:unhideWhenUsed/>
    <w:rsid w:val="003C6D4D"/>
    <w:pPr>
      <w:spacing w:line="240" w:lineRule="auto"/>
    </w:pPr>
    <w:rPr>
      <w:sz w:val="20"/>
      <w:szCs w:val="20"/>
    </w:rPr>
  </w:style>
  <w:style w:type="character" w:customStyle="1" w:styleId="CommentTextChar">
    <w:name w:val="Comment Text Char"/>
    <w:basedOn w:val="DefaultParagraphFont"/>
    <w:link w:val="CommentText"/>
    <w:uiPriority w:val="99"/>
    <w:semiHidden/>
    <w:rsid w:val="003C6D4D"/>
    <w:rPr>
      <w:sz w:val="20"/>
      <w:szCs w:val="20"/>
    </w:rPr>
  </w:style>
  <w:style w:type="paragraph" w:styleId="CommentSubject">
    <w:name w:val="annotation subject"/>
    <w:basedOn w:val="CommentText"/>
    <w:next w:val="CommentText"/>
    <w:link w:val="CommentSubjectChar"/>
    <w:uiPriority w:val="99"/>
    <w:semiHidden/>
    <w:unhideWhenUsed/>
    <w:rsid w:val="003C6D4D"/>
    <w:rPr>
      <w:b/>
      <w:bCs/>
    </w:rPr>
  </w:style>
  <w:style w:type="character" w:customStyle="1" w:styleId="CommentSubjectChar">
    <w:name w:val="Comment Subject Char"/>
    <w:basedOn w:val="CommentTextChar"/>
    <w:link w:val="CommentSubject"/>
    <w:uiPriority w:val="99"/>
    <w:semiHidden/>
    <w:rsid w:val="003C6D4D"/>
    <w:rPr>
      <w:b/>
      <w:bCs/>
      <w:sz w:val="20"/>
      <w:szCs w:val="20"/>
    </w:rPr>
  </w:style>
  <w:style w:type="paragraph" w:styleId="BalloonText">
    <w:name w:val="Balloon Text"/>
    <w:basedOn w:val="Normal"/>
    <w:link w:val="BalloonTextChar"/>
    <w:uiPriority w:val="99"/>
    <w:semiHidden/>
    <w:unhideWhenUsed/>
    <w:rsid w:val="003C6D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D4D"/>
    <w:rPr>
      <w:rFonts w:ascii="Tahoma" w:hAnsi="Tahoma" w:cs="Tahoma"/>
      <w:sz w:val="16"/>
      <w:szCs w:val="16"/>
    </w:rPr>
  </w:style>
  <w:style w:type="paragraph" w:styleId="Revision">
    <w:name w:val="Revision"/>
    <w:hidden/>
    <w:uiPriority w:val="99"/>
    <w:semiHidden/>
    <w:rsid w:val="0076110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4C5"/>
    <w:pPr>
      <w:ind w:left="720"/>
      <w:contextualSpacing/>
    </w:pPr>
  </w:style>
  <w:style w:type="character" w:styleId="CommentReference">
    <w:name w:val="annotation reference"/>
    <w:basedOn w:val="DefaultParagraphFont"/>
    <w:uiPriority w:val="99"/>
    <w:semiHidden/>
    <w:unhideWhenUsed/>
    <w:rsid w:val="003C6D4D"/>
    <w:rPr>
      <w:sz w:val="16"/>
      <w:szCs w:val="16"/>
    </w:rPr>
  </w:style>
  <w:style w:type="paragraph" w:styleId="CommentText">
    <w:name w:val="annotation text"/>
    <w:basedOn w:val="Normal"/>
    <w:link w:val="CommentTextChar"/>
    <w:uiPriority w:val="99"/>
    <w:semiHidden/>
    <w:unhideWhenUsed/>
    <w:rsid w:val="003C6D4D"/>
    <w:pPr>
      <w:spacing w:line="240" w:lineRule="auto"/>
    </w:pPr>
    <w:rPr>
      <w:sz w:val="20"/>
      <w:szCs w:val="20"/>
    </w:rPr>
  </w:style>
  <w:style w:type="character" w:customStyle="1" w:styleId="CommentTextChar">
    <w:name w:val="Comment Text Char"/>
    <w:basedOn w:val="DefaultParagraphFont"/>
    <w:link w:val="CommentText"/>
    <w:uiPriority w:val="99"/>
    <w:semiHidden/>
    <w:rsid w:val="003C6D4D"/>
    <w:rPr>
      <w:sz w:val="20"/>
      <w:szCs w:val="20"/>
    </w:rPr>
  </w:style>
  <w:style w:type="paragraph" w:styleId="CommentSubject">
    <w:name w:val="annotation subject"/>
    <w:basedOn w:val="CommentText"/>
    <w:next w:val="CommentText"/>
    <w:link w:val="CommentSubjectChar"/>
    <w:uiPriority w:val="99"/>
    <w:semiHidden/>
    <w:unhideWhenUsed/>
    <w:rsid w:val="003C6D4D"/>
    <w:rPr>
      <w:b/>
      <w:bCs/>
    </w:rPr>
  </w:style>
  <w:style w:type="character" w:customStyle="1" w:styleId="CommentSubjectChar">
    <w:name w:val="Comment Subject Char"/>
    <w:basedOn w:val="CommentTextChar"/>
    <w:link w:val="CommentSubject"/>
    <w:uiPriority w:val="99"/>
    <w:semiHidden/>
    <w:rsid w:val="003C6D4D"/>
    <w:rPr>
      <w:b/>
      <w:bCs/>
      <w:sz w:val="20"/>
      <w:szCs w:val="20"/>
    </w:rPr>
  </w:style>
  <w:style w:type="paragraph" w:styleId="BalloonText">
    <w:name w:val="Balloon Text"/>
    <w:basedOn w:val="Normal"/>
    <w:link w:val="BalloonTextChar"/>
    <w:uiPriority w:val="99"/>
    <w:semiHidden/>
    <w:unhideWhenUsed/>
    <w:rsid w:val="003C6D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D4D"/>
    <w:rPr>
      <w:rFonts w:ascii="Tahoma" w:hAnsi="Tahoma" w:cs="Tahoma"/>
      <w:sz w:val="16"/>
      <w:szCs w:val="16"/>
    </w:rPr>
  </w:style>
  <w:style w:type="paragraph" w:styleId="Revision">
    <w:name w:val="Revision"/>
    <w:hidden/>
    <w:uiPriority w:val="99"/>
    <w:semiHidden/>
    <w:rsid w:val="007611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10BA0-1AD6-4408-B4F9-E0B416A11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JHT Williams</dc:creator>
  <cp:lastModifiedBy>Jonny Williams</cp:lastModifiedBy>
  <cp:revision>61</cp:revision>
  <dcterms:created xsi:type="dcterms:W3CDTF">2014-05-12T14:10:00Z</dcterms:created>
  <dcterms:modified xsi:type="dcterms:W3CDTF">2014-05-15T09:29:00Z</dcterms:modified>
</cp:coreProperties>
</file>